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5EFF67A8" w:rsidR="00CB798F" w:rsidRPr="004F5473" w:rsidRDefault="00E843CE" w:rsidP="00385C5D">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4F5473">
        <w:rPr>
          <w:w w:val="115"/>
          <w:u w:val="thick"/>
        </w:rPr>
        <w:t>ISO/IEC JTC 1/SC</w:t>
      </w:r>
      <w:r w:rsidR="004E45B6" w:rsidRPr="004F5473">
        <w:rPr>
          <w:spacing w:val="-25"/>
          <w:w w:val="115"/>
          <w:u w:val="thick"/>
        </w:rPr>
        <w:t xml:space="preserve"> </w:t>
      </w:r>
      <w:r w:rsidR="004E45B6" w:rsidRPr="004F5473">
        <w:rPr>
          <w:w w:val="115"/>
          <w:u w:val="thick"/>
        </w:rPr>
        <w:t>29/WG</w:t>
      </w:r>
      <w:r w:rsidR="004E45B6" w:rsidRPr="004F5473">
        <w:rPr>
          <w:spacing w:val="-9"/>
          <w:w w:val="115"/>
          <w:u w:val="thick"/>
        </w:rPr>
        <w:t xml:space="preserve"> </w:t>
      </w:r>
      <w:r w:rsidR="009E784A" w:rsidRPr="004F5473">
        <w:rPr>
          <w:w w:val="115"/>
          <w:u w:val="thick"/>
        </w:rPr>
        <w:t>3</w:t>
      </w:r>
      <w:r w:rsidR="00263789">
        <w:rPr>
          <w:w w:val="115"/>
          <w:u w:val="thick"/>
        </w:rPr>
        <w:t xml:space="preserve"> </w:t>
      </w:r>
      <w:r w:rsidR="004E45B6" w:rsidRPr="004F5473">
        <w:rPr>
          <w:w w:val="115"/>
          <w:sz w:val="44"/>
          <w:u w:val="thick"/>
        </w:rPr>
        <w:t>N</w:t>
      </w:r>
      <w:r w:rsidR="00E55F7A">
        <w:rPr>
          <w:w w:val="115"/>
          <w:sz w:val="44"/>
          <w:u w:val="thick"/>
        </w:rPr>
        <w:t>0</w:t>
      </w:r>
      <w:r w:rsidR="005612C2" w:rsidRPr="005641C2">
        <w:rPr>
          <w:spacing w:val="28"/>
          <w:w w:val="115"/>
          <w:sz w:val="44"/>
          <w:u w:val="thick"/>
        </w:rPr>
        <w:t>0</w:t>
      </w:r>
      <w:r w:rsidR="005641C2">
        <w:rPr>
          <w:spacing w:val="28"/>
          <w:w w:val="115"/>
          <w:sz w:val="44"/>
          <w:u w:val="thick"/>
        </w:rPr>
        <w:t>976</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720DB289" w14:textId="77777777" w:rsidR="00E324DC" w:rsidRPr="00C955C7" w:rsidRDefault="00E324DC" w:rsidP="00E324DC">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t>Output Document</w:t>
      </w:r>
    </w:p>
    <w:p w14:paraId="28AC1A59" w14:textId="434F86C7" w:rsidR="00E324DC" w:rsidRDefault="00E324DC" w:rsidP="00E324DC">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Pr="00E324DC">
        <w:rPr>
          <w:rFonts w:ascii="Times New Roman" w:hAnsi="Times New Roman" w:cs="Times New Roman"/>
          <w:snapToGrid w:val="0"/>
          <w:lang w:val="en-GB"/>
        </w:rPr>
        <w:t xml:space="preserve">Requirements Coverage of MPEG-I Scene Description </w:t>
      </w:r>
    </w:p>
    <w:p w14:paraId="64D78EC2" w14:textId="4D2BE990" w:rsidR="00E324DC" w:rsidRPr="00C955C7" w:rsidRDefault="00E324DC" w:rsidP="00E324DC">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t>Approved</w:t>
      </w:r>
    </w:p>
    <w:p w14:paraId="3C8C90ED" w14:textId="549F9276" w:rsidR="00E324DC" w:rsidRPr="00C955C7" w:rsidRDefault="00E324DC" w:rsidP="00E324DC">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Pr="00E324DC">
        <w:rPr>
          <w:rFonts w:ascii="Times New Roman" w:hAnsi="Times New Roman" w:cs="Times New Roman"/>
          <w:snapToGrid w:val="0"/>
          <w:sz w:val="24"/>
          <w:szCs w:val="24"/>
          <w:lang w:val="en-GB"/>
        </w:rPr>
        <w:fldChar w:fldCharType="begin"/>
      </w:r>
      <w:r w:rsidRPr="00E324DC">
        <w:rPr>
          <w:rFonts w:ascii="Times New Roman" w:hAnsi="Times New Roman" w:cs="Times New Roman"/>
          <w:snapToGrid w:val="0"/>
          <w:sz w:val="24"/>
          <w:szCs w:val="24"/>
          <w:lang w:val="en-GB"/>
        </w:rPr>
        <w:instrText xml:space="preserve"> SAVEDATE  \@ "yyyy-MM-dd" </w:instrText>
      </w:r>
      <w:r w:rsidRPr="00E324DC">
        <w:rPr>
          <w:rFonts w:ascii="Times New Roman" w:hAnsi="Times New Roman" w:cs="Times New Roman"/>
          <w:snapToGrid w:val="0"/>
          <w:sz w:val="24"/>
          <w:szCs w:val="24"/>
          <w:lang w:val="en-GB"/>
        </w:rPr>
        <w:fldChar w:fldCharType="separate"/>
      </w:r>
      <w:r w:rsidR="005D19E9">
        <w:rPr>
          <w:rFonts w:ascii="Times New Roman" w:hAnsi="Times New Roman" w:cs="Times New Roman"/>
          <w:noProof/>
          <w:snapToGrid w:val="0"/>
          <w:sz w:val="24"/>
          <w:szCs w:val="24"/>
          <w:lang w:val="en-GB"/>
        </w:rPr>
        <w:t>2023-07-21</w:t>
      </w:r>
      <w:r w:rsidRPr="00E324DC">
        <w:rPr>
          <w:rFonts w:ascii="Times New Roman" w:hAnsi="Times New Roman" w:cs="Times New Roman"/>
          <w:snapToGrid w:val="0"/>
          <w:sz w:val="24"/>
          <w:szCs w:val="24"/>
          <w:lang w:val="en-GB"/>
        </w:rPr>
        <w:fldChar w:fldCharType="end"/>
      </w:r>
      <w:r w:rsidRPr="00E324DC">
        <w:rPr>
          <w:rFonts w:ascii="Times New Roman" w:hAnsi="Times New Roman" w:cs="Times New Roman"/>
          <w:snapToGrid w:val="0"/>
          <w:sz w:val="24"/>
          <w:szCs w:val="24"/>
          <w:lang w:val="en-GB"/>
        </w:rPr>
        <w:t>1</w:t>
      </w:r>
    </w:p>
    <w:p w14:paraId="77A0B5E0" w14:textId="77777777" w:rsidR="00E324DC" w:rsidRPr="00C955C7" w:rsidRDefault="00E324DC" w:rsidP="00E324DC">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29/WG 03</w:t>
      </w:r>
    </w:p>
    <w:p w14:paraId="6B6E5426" w14:textId="01F14484" w:rsidR="00E324DC" w:rsidRPr="00C955C7" w:rsidRDefault="00E324DC" w:rsidP="00E324DC">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Pr>
          <w:rFonts w:ascii="Times New Roman" w:hAnsi="Times New Roman" w:cs="Times New Roman"/>
          <w:snapToGrid w:val="0"/>
          <w:sz w:val="24"/>
          <w:szCs w:val="24"/>
          <w:lang w:val="en-GB"/>
        </w:rPr>
        <w:t>23</w:t>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029F26BA" w14:textId="77777777" w:rsidR="00E324DC" w:rsidRPr="00C955C7" w:rsidRDefault="00E324DC" w:rsidP="00E324DC">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t>young.L @ samsung . com</w:t>
      </w:r>
    </w:p>
    <w:p w14:paraId="2E9D56DB" w14:textId="77777777" w:rsidR="00E324DC" w:rsidRPr="00C955C7" w:rsidRDefault="00E324DC" w:rsidP="00E324DC">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8" w:history="1">
        <w:r w:rsidRPr="00C955C7">
          <w:rPr>
            <w:rStyle w:val="Hyperlink"/>
            <w:rFonts w:ascii="Times New Roman" w:hAnsi="Times New Roman" w:cs="Times New Roman"/>
            <w:snapToGrid w:val="0"/>
            <w:sz w:val="24"/>
            <w:szCs w:val="24"/>
            <w:u w:val="none"/>
            <w:lang w:val="en-GB"/>
          </w:rPr>
          <w:t>https://isotc.iso.org/livelink/livelink/open/jtc1sc29wg3</w:t>
        </w:r>
      </w:hyperlink>
    </w:p>
    <w:p w14:paraId="6519EC9F" w14:textId="77777777" w:rsidR="00E324DC" w:rsidRPr="00C955C7" w:rsidRDefault="00E324DC" w:rsidP="00E324DC">
      <w:pPr>
        <w:tabs>
          <w:tab w:val="left" w:pos="3099"/>
        </w:tabs>
        <w:ind w:left="104"/>
        <w:rPr>
          <w:color w:val="0000EE"/>
          <w:w w:val="120"/>
          <w:sz w:val="24"/>
          <w:u w:val="single" w:color="0000EE"/>
          <w:lang w:val="en-GB"/>
        </w:rPr>
      </w:pPr>
    </w:p>
    <w:p w14:paraId="71F3EE19" w14:textId="77777777" w:rsidR="00F03F9B" w:rsidRPr="00E324DC" w:rsidRDefault="00F03F9B">
      <w:pPr>
        <w:tabs>
          <w:tab w:val="left" w:pos="3099"/>
        </w:tabs>
        <w:ind w:left="104"/>
        <w:rPr>
          <w:color w:val="0000EE"/>
          <w:w w:val="120"/>
          <w:sz w:val="24"/>
          <w:u w:val="single" w:color="0000EE"/>
          <w:lang w:val="en-GB"/>
        </w:rPr>
        <w:sectPr w:rsidR="00F03F9B" w:rsidRPr="00E324DC">
          <w:type w:val="continuous"/>
          <w:pgSz w:w="11900" w:h="16840"/>
          <w:pgMar w:top="540" w:right="980" w:bottom="280" w:left="1000" w:header="720" w:footer="720" w:gutter="0"/>
          <w:cols w:space="720"/>
        </w:sectPr>
      </w:pPr>
    </w:p>
    <w:p w14:paraId="5D542300" w14:textId="77777777" w:rsidR="00385C5D" w:rsidRPr="00220F88" w:rsidRDefault="00385C5D" w:rsidP="00385C5D">
      <w:pPr>
        <w:widowControl/>
        <w:jc w:val="center"/>
        <w:rPr>
          <w:rFonts w:ascii="Times New Roman" w:eastAsia="SimSun" w:hAnsi="Times New Roman" w:cs="Times New Roman"/>
          <w:b/>
          <w:sz w:val="28"/>
          <w:szCs w:val="24"/>
          <w:lang w:val="fr-FR" w:eastAsia="zh-CN"/>
        </w:rPr>
      </w:pPr>
      <w:r w:rsidRPr="00220F88">
        <w:rPr>
          <w:rFonts w:ascii="Times New Roman" w:eastAsia="SimSun" w:hAnsi="Times New Roman" w:cs="Times New Roman"/>
          <w:b/>
          <w:sz w:val="28"/>
          <w:szCs w:val="24"/>
          <w:lang w:val="fr-FR" w:eastAsia="zh-CN"/>
        </w:rPr>
        <w:lastRenderedPageBreak/>
        <w:t>INTERNATIONAL ORGANISATION FOR STANDARDISATION</w:t>
      </w:r>
    </w:p>
    <w:p w14:paraId="7FCF95DB" w14:textId="77777777" w:rsidR="00385C5D" w:rsidRPr="00220F88" w:rsidRDefault="00385C5D" w:rsidP="00385C5D">
      <w:pPr>
        <w:widowControl/>
        <w:jc w:val="center"/>
        <w:rPr>
          <w:rFonts w:ascii="Times New Roman" w:eastAsia="SimSun" w:hAnsi="Times New Roman" w:cs="Times New Roman"/>
          <w:b/>
          <w:sz w:val="28"/>
          <w:szCs w:val="24"/>
          <w:lang w:val="fr-FR" w:eastAsia="zh-CN"/>
        </w:rPr>
      </w:pPr>
      <w:r w:rsidRPr="00220F88">
        <w:rPr>
          <w:rFonts w:ascii="Times New Roman" w:eastAsia="SimSun" w:hAnsi="Times New Roman" w:cs="Times New Roman"/>
          <w:b/>
          <w:sz w:val="28"/>
          <w:szCs w:val="24"/>
          <w:lang w:val="fr-FR" w:eastAsia="zh-CN"/>
        </w:rPr>
        <w:t>ORGANISATION INTERNATIONALE DE NORMALISATION</w:t>
      </w:r>
    </w:p>
    <w:p w14:paraId="59B4F11C" w14:textId="5AB6F93A" w:rsidR="00385C5D" w:rsidRPr="00220F88" w:rsidRDefault="00385C5D" w:rsidP="00385C5D">
      <w:pPr>
        <w:widowControl/>
        <w:jc w:val="center"/>
        <w:rPr>
          <w:rFonts w:ascii="Times New Roman" w:eastAsia="SimSun" w:hAnsi="Times New Roman" w:cs="Times New Roman"/>
          <w:b/>
          <w:sz w:val="28"/>
          <w:szCs w:val="24"/>
          <w:lang w:val="fr-FR" w:eastAsia="zh-CN"/>
        </w:rPr>
      </w:pPr>
      <w:r w:rsidRPr="00220F88">
        <w:rPr>
          <w:rFonts w:ascii="Times New Roman" w:eastAsia="SimSun" w:hAnsi="Times New Roman" w:cs="Times New Roman"/>
          <w:b/>
          <w:sz w:val="28"/>
          <w:szCs w:val="24"/>
          <w:lang w:val="fr-FR" w:eastAsia="zh-CN"/>
        </w:rPr>
        <w:t>ISO/IEC JTC 1/SC 29/WG 3</w:t>
      </w:r>
    </w:p>
    <w:p w14:paraId="0D92B76F"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CODING OF MOVING PICTURES AND AUDIO</w:t>
      </w:r>
    </w:p>
    <w:p w14:paraId="5093E541" w14:textId="77777777" w:rsidR="00385C5D" w:rsidRPr="003226C8" w:rsidRDefault="00385C5D" w:rsidP="00385C5D">
      <w:pPr>
        <w:rPr>
          <w:rFonts w:ascii="Times New Roman" w:hAnsi="Times New Roman" w:cs="Times New Roman"/>
          <w:lang w:val="en-GB"/>
        </w:rPr>
      </w:pPr>
    </w:p>
    <w:p w14:paraId="54CED6D6" w14:textId="755DEB0A"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3 </w:t>
      </w:r>
      <w:r w:rsidRPr="003226C8">
        <w:rPr>
          <w:rFonts w:ascii="Times New Roman" w:eastAsia="SimSun" w:hAnsi="Times New Roman" w:cs="Times New Roman"/>
          <w:b/>
          <w:sz w:val="48"/>
          <w:szCs w:val="24"/>
          <w:lang w:val="en-GB" w:eastAsia="zh-CN"/>
        </w:rPr>
        <w:t>N</w:t>
      </w:r>
      <w:r w:rsidRPr="003226C8">
        <w:rPr>
          <w:rFonts w:ascii="Times New Roman" w:hAnsi="Times New Roman" w:cs="Times New Roman"/>
          <w:lang w:val="en-GB"/>
        </w:rPr>
        <w:t xml:space="preserve"> </w:t>
      </w:r>
      <w:r w:rsidR="003226C8" w:rsidRPr="005641C2">
        <w:rPr>
          <w:rFonts w:ascii="Times New Roman" w:eastAsia="SimSun" w:hAnsi="Times New Roman" w:cs="Times New Roman"/>
          <w:b/>
          <w:sz w:val="48"/>
          <w:szCs w:val="24"/>
          <w:lang w:val="en-GB" w:eastAsia="zh-CN"/>
        </w:rPr>
        <w:t>00</w:t>
      </w:r>
      <w:r w:rsidR="005641C2">
        <w:rPr>
          <w:rFonts w:ascii="Times New Roman" w:eastAsia="SimSun" w:hAnsi="Times New Roman" w:cs="Times New Roman"/>
          <w:b/>
          <w:sz w:val="48"/>
          <w:szCs w:val="24"/>
          <w:lang w:val="en-GB" w:eastAsia="zh-CN"/>
        </w:rPr>
        <w:t>976</w:t>
      </w:r>
    </w:p>
    <w:p w14:paraId="05924707" w14:textId="77777777" w:rsidR="00220F88" w:rsidRPr="00996CC3" w:rsidRDefault="00220F88" w:rsidP="00220F88">
      <w:pPr>
        <w:widowControl/>
        <w:jc w:val="right"/>
        <w:rPr>
          <w:rFonts w:ascii="Times New Roman" w:eastAsia="SimSun" w:hAnsi="Times New Roman" w:cs="Times New Roman"/>
          <w:b/>
          <w:sz w:val="28"/>
          <w:szCs w:val="24"/>
          <w:lang w:val="en-CA" w:eastAsia="zh-CN"/>
        </w:rPr>
      </w:pPr>
      <w:r w:rsidRPr="00996CC3">
        <w:rPr>
          <w:rFonts w:ascii="Times New Roman" w:eastAsia="SimSun" w:hAnsi="Times New Roman" w:cs="Times New Roman"/>
          <w:b/>
          <w:sz w:val="28"/>
          <w:szCs w:val="24"/>
          <w:lang w:val="en-CA" w:eastAsia="zh-CN"/>
        </w:rPr>
        <w:t>Geneva – July 2023</w:t>
      </w:r>
    </w:p>
    <w:p w14:paraId="0F0DC0D2" w14:textId="3A48A719" w:rsidR="00FF2653" w:rsidRDefault="00FF2653" w:rsidP="0018563E">
      <w:pPr>
        <w:rPr>
          <w:rFonts w:ascii="Times New Roman" w:hAnsi="Times New Roman" w:cs="Times New Roman"/>
          <w:sz w:val="24"/>
        </w:rPr>
      </w:pPr>
    </w:p>
    <w:p w14:paraId="33AF1E66" w14:textId="77777777" w:rsidR="00220F88" w:rsidRDefault="00220F88" w:rsidP="0018563E">
      <w:pPr>
        <w:rPr>
          <w:rFonts w:ascii="Times New Roman" w:hAnsi="Times New Roman" w:cs="Times New Roman"/>
          <w:sz w:val="24"/>
        </w:rPr>
      </w:pPr>
    </w:p>
    <w:tbl>
      <w:tblPr>
        <w:tblW w:w="0" w:type="auto"/>
        <w:tblLook w:val="01E0" w:firstRow="1" w:lastRow="1" w:firstColumn="1" w:lastColumn="1" w:noHBand="0" w:noVBand="0"/>
      </w:tblPr>
      <w:tblGrid>
        <w:gridCol w:w="1065"/>
        <w:gridCol w:w="7955"/>
      </w:tblGrid>
      <w:tr w:rsidR="00220F88" w:rsidRPr="00C97215" w14:paraId="276C09E8" w14:textId="77777777" w:rsidTr="0023191E">
        <w:tc>
          <w:tcPr>
            <w:tcW w:w="1065" w:type="dxa"/>
          </w:tcPr>
          <w:p w14:paraId="669EE9F8" w14:textId="561FC355" w:rsidR="00220F88" w:rsidRPr="00C97215" w:rsidRDefault="00220F88" w:rsidP="008B6724">
            <w:pPr>
              <w:suppressAutoHyphens/>
              <w:rPr>
                <w:b/>
              </w:rPr>
            </w:pPr>
          </w:p>
        </w:tc>
        <w:tc>
          <w:tcPr>
            <w:tcW w:w="7955" w:type="dxa"/>
          </w:tcPr>
          <w:p w14:paraId="7982BBD0" w14:textId="29705954" w:rsidR="00220F88" w:rsidRPr="00C97215" w:rsidRDefault="00220F88" w:rsidP="008B6724">
            <w:pPr>
              <w:suppressAutoHyphens/>
              <w:rPr>
                <w:b/>
              </w:rPr>
            </w:pPr>
          </w:p>
        </w:tc>
      </w:tr>
      <w:tr w:rsidR="00220F88" w:rsidRPr="00C97215" w14:paraId="463937BD" w14:textId="77777777" w:rsidTr="0023191E">
        <w:tc>
          <w:tcPr>
            <w:tcW w:w="1065" w:type="dxa"/>
          </w:tcPr>
          <w:p w14:paraId="76C4E01F" w14:textId="77777777" w:rsidR="00220F88" w:rsidRPr="00C97215" w:rsidRDefault="00220F88" w:rsidP="008B6724">
            <w:pPr>
              <w:suppressAutoHyphens/>
              <w:rPr>
                <w:b/>
              </w:rPr>
            </w:pPr>
            <w:r w:rsidRPr="00C97215">
              <w:rPr>
                <w:b/>
              </w:rPr>
              <w:t>Title</w:t>
            </w:r>
          </w:p>
        </w:tc>
        <w:tc>
          <w:tcPr>
            <w:tcW w:w="7955" w:type="dxa"/>
          </w:tcPr>
          <w:p w14:paraId="79D6F31A" w14:textId="03198082" w:rsidR="00220F88" w:rsidRPr="00C97215" w:rsidRDefault="00220F88" w:rsidP="008B6724">
            <w:pPr>
              <w:tabs>
                <w:tab w:val="left" w:pos="2880"/>
              </w:tabs>
              <w:ind w:right="-20"/>
              <w:rPr>
                <w:rFonts w:eastAsia="Times New Roman"/>
                <w:b/>
                <w:bCs/>
              </w:rPr>
            </w:pPr>
            <w:bookmarkStart w:id="0" w:name="_Hlk140760342"/>
            <w:r w:rsidRPr="00C97215">
              <w:rPr>
                <w:rFonts w:eastAsia="Times New Roman"/>
                <w:b/>
                <w:bCs/>
              </w:rPr>
              <w:t>Requirements Coverage of MPEG-I Scene Description</w:t>
            </w:r>
            <w:bookmarkEnd w:id="0"/>
          </w:p>
        </w:tc>
      </w:tr>
      <w:tr w:rsidR="0023191E" w:rsidRPr="00C97215" w14:paraId="32F01C69" w14:textId="77777777" w:rsidTr="0023191E">
        <w:tc>
          <w:tcPr>
            <w:tcW w:w="1065" w:type="dxa"/>
          </w:tcPr>
          <w:p w14:paraId="2043BA4F" w14:textId="44DCBB05" w:rsidR="0023191E" w:rsidRPr="00C97215" w:rsidRDefault="0023191E" w:rsidP="0023191E">
            <w:pPr>
              <w:suppressAutoHyphens/>
              <w:rPr>
                <w:b/>
              </w:rPr>
            </w:pPr>
            <w:r w:rsidRPr="00C97215">
              <w:rPr>
                <w:b/>
              </w:rPr>
              <w:t>Source</w:t>
            </w:r>
          </w:p>
        </w:tc>
        <w:tc>
          <w:tcPr>
            <w:tcW w:w="7955" w:type="dxa"/>
          </w:tcPr>
          <w:p w14:paraId="614F1BF3" w14:textId="62FF83C9" w:rsidR="0023191E" w:rsidRDefault="0023191E" w:rsidP="0023191E">
            <w:pPr>
              <w:tabs>
                <w:tab w:val="left" w:pos="2880"/>
              </w:tabs>
              <w:ind w:right="-20"/>
              <w:rPr>
                <w:rFonts w:eastAsia="Times New Roman"/>
                <w:b/>
                <w:bCs/>
              </w:rPr>
            </w:pPr>
            <w:r w:rsidRPr="00C97215">
              <w:rPr>
                <w:b/>
              </w:rPr>
              <w:t>Systems</w:t>
            </w:r>
          </w:p>
        </w:tc>
      </w:tr>
      <w:tr w:rsidR="0023191E" w:rsidRPr="00C97215" w14:paraId="01BEE869" w14:textId="77777777" w:rsidTr="0023191E">
        <w:tc>
          <w:tcPr>
            <w:tcW w:w="1065" w:type="dxa"/>
          </w:tcPr>
          <w:p w14:paraId="389375A0" w14:textId="12B0A12D" w:rsidR="0023191E" w:rsidRPr="00C97215" w:rsidRDefault="0023191E" w:rsidP="0023191E">
            <w:pPr>
              <w:suppressAutoHyphens/>
              <w:rPr>
                <w:b/>
              </w:rPr>
            </w:pPr>
            <w:r>
              <w:rPr>
                <w:b/>
              </w:rPr>
              <w:t>Status</w:t>
            </w:r>
          </w:p>
        </w:tc>
        <w:tc>
          <w:tcPr>
            <w:tcW w:w="7955" w:type="dxa"/>
          </w:tcPr>
          <w:p w14:paraId="0C144C47" w14:textId="7AE7504C" w:rsidR="0023191E" w:rsidRDefault="0023191E" w:rsidP="0023191E">
            <w:pPr>
              <w:tabs>
                <w:tab w:val="left" w:pos="2880"/>
              </w:tabs>
              <w:ind w:right="-20"/>
              <w:rPr>
                <w:rFonts w:eastAsia="Times New Roman"/>
                <w:b/>
                <w:bCs/>
              </w:rPr>
            </w:pPr>
            <w:r>
              <w:rPr>
                <w:rFonts w:eastAsia="Times New Roman"/>
                <w:b/>
                <w:bCs/>
              </w:rPr>
              <w:t>Approved</w:t>
            </w:r>
          </w:p>
        </w:tc>
      </w:tr>
      <w:tr w:rsidR="0023191E" w:rsidRPr="00C97215" w14:paraId="5BFCC976" w14:textId="77777777" w:rsidTr="0023191E">
        <w:tc>
          <w:tcPr>
            <w:tcW w:w="1065" w:type="dxa"/>
          </w:tcPr>
          <w:p w14:paraId="1BB5C2D8" w14:textId="115D4701" w:rsidR="0023191E" w:rsidRDefault="0023191E" w:rsidP="0023191E">
            <w:pPr>
              <w:suppressAutoHyphens/>
              <w:rPr>
                <w:b/>
              </w:rPr>
            </w:pPr>
            <w:r>
              <w:rPr>
                <w:b/>
              </w:rPr>
              <w:t>S/N</w:t>
            </w:r>
          </w:p>
        </w:tc>
        <w:tc>
          <w:tcPr>
            <w:tcW w:w="7955" w:type="dxa"/>
          </w:tcPr>
          <w:p w14:paraId="27009264" w14:textId="21799345" w:rsidR="0023191E" w:rsidRDefault="005641C2" w:rsidP="0023191E">
            <w:pPr>
              <w:tabs>
                <w:tab w:val="left" w:pos="2880"/>
              </w:tabs>
              <w:ind w:right="-20"/>
              <w:rPr>
                <w:rFonts w:eastAsia="Times New Roman"/>
                <w:b/>
                <w:bCs/>
              </w:rPr>
            </w:pPr>
            <w:r>
              <w:rPr>
                <w:rFonts w:eastAsia="Times New Roman"/>
                <w:b/>
                <w:bCs/>
              </w:rPr>
              <w:t>22970</w:t>
            </w:r>
          </w:p>
        </w:tc>
      </w:tr>
    </w:tbl>
    <w:p w14:paraId="60DBAD94" w14:textId="77777777" w:rsidR="00220F88" w:rsidRDefault="00220F88" w:rsidP="0018563E">
      <w:pPr>
        <w:rPr>
          <w:rFonts w:ascii="Times New Roman" w:hAnsi="Times New Roman" w:cs="Times New Roman"/>
          <w:sz w:val="24"/>
        </w:rPr>
      </w:pPr>
    </w:p>
    <w:p w14:paraId="37ECDAD9" w14:textId="77777777" w:rsidR="00220F88" w:rsidRDefault="00220F88" w:rsidP="0018563E">
      <w:pPr>
        <w:rPr>
          <w:rFonts w:ascii="Times New Roman" w:hAnsi="Times New Roman" w:cs="Times New Roman"/>
          <w:sz w:val="24"/>
        </w:rPr>
      </w:pPr>
    </w:p>
    <w:p w14:paraId="348FC44E" w14:textId="77777777" w:rsidR="00220F88" w:rsidRPr="00C97215" w:rsidRDefault="00220F88" w:rsidP="00220F88">
      <w:pPr>
        <w:pStyle w:val="Heading1"/>
        <w:keepNext/>
        <w:widowControl/>
        <w:numPr>
          <w:ilvl w:val="0"/>
          <w:numId w:val="3"/>
        </w:numPr>
        <w:tabs>
          <w:tab w:val="num" w:pos="360"/>
        </w:tabs>
        <w:autoSpaceDE/>
        <w:autoSpaceDN/>
        <w:spacing w:before="240" w:after="60"/>
        <w:ind w:left="104" w:firstLine="0"/>
        <w:jc w:val="both"/>
      </w:pPr>
      <w:bookmarkStart w:id="1" w:name="_Toc38612233"/>
      <w:r w:rsidRPr="00C97215">
        <w:t>Scope</w:t>
      </w:r>
      <w:bookmarkEnd w:id="1"/>
    </w:p>
    <w:p w14:paraId="0A6AABE5" w14:textId="77777777" w:rsidR="00220F88" w:rsidRPr="00C97215" w:rsidRDefault="00220F88" w:rsidP="00220F88">
      <w:pPr>
        <w:textAlignment w:val="center"/>
        <w:rPr>
          <w:rFonts w:asciiTheme="minorHAnsi" w:eastAsia="Times New Roman" w:hAnsiTheme="minorHAnsi" w:cstheme="minorHAnsi"/>
          <w:lang w:val="en-GB" w:eastAsia="de-DE"/>
        </w:rPr>
      </w:pPr>
      <w:r w:rsidRPr="00C97215">
        <w:rPr>
          <w:rFonts w:asciiTheme="minorHAnsi" w:eastAsia="Times New Roman" w:hAnsiTheme="minorHAnsi" w:cstheme="minorHAnsi"/>
          <w:lang w:val="en-GB" w:eastAsia="de-DE"/>
        </w:rPr>
        <w:t>This document is primarily provided for the following purpose</w:t>
      </w:r>
      <w:r>
        <w:rPr>
          <w:rFonts w:asciiTheme="minorHAnsi" w:eastAsia="Times New Roman" w:hAnsiTheme="minorHAnsi" w:cstheme="minorHAnsi"/>
          <w:lang w:val="en-GB" w:eastAsia="de-DE"/>
        </w:rPr>
        <w:t>s:</w:t>
      </w:r>
    </w:p>
    <w:p w14:paraId="39513593" w14:textId="77777777" w:rsidR="00220F88" w:rsidRPr="00C97215" w:rsidRDefault="00220F88" w:rsidP="00220F88">
      <w:pPr>
        <w:pStyle w:val="ListParagraph"/>
        <w:widowControl/>
        <w:numPr>
          <w:ilvl w:val="0"/>
          <w:numId w:val="2"/>
        </w:numPr>
        <w:autoSpaceDE/>
        <w:autoSpaceDN/>
        <w:contextualSpacing/>
        <w:textAlignment w:val="center"/>
        <w:rPr>
          <w:rFonts w:asciiTheme="minorHAnsi" w:eastAsia="Times New Roman" w:hAnsiTheme="minorHAnsi" w:cstheme="minorHAnsi"/>
          <w:lang w:val="en-GB" w:eastAsia="de-DE"/>
        </w:rPr>
      </w:pPr>
      <w:r w:rsidRPr="00C97215">
        <w:rPr>
          <w:rFonts w:asciiTheme="minorHAnsi" w:eastAsia="Times New Roman" w:hAnsiTheme="minorHAnsi" w:cstheme="minorHAnsi"/>
          <w:lang w:val="en-GB" w:eastAsia="de-DE"/>
        </w:rPr>
        <w:t>Summarize the requirements for the MPEG-I Scene Description standard development.</w:t>
      </w:r>
    </w:p>
    <w:p w14:paraId="7B8129E1" w14:textId="77777777" w:rsidR="00220F88" w:rsidRDefault="00220F88" w:rsidP="00220F88">
      <w:pPr>
        <w:pStyle w:val="ListParagraph"/>
        <w:widowControl/>
        <w:numPr>
          <w:ilvl w:val="0"/>
          <w:numId w:val="2"/>
        </w:numPr>
        <w:autoSpaceDE/>
        <w:autoSpaceDN/>
        <w:contextualSpacing/>
        <w:textAlignment w:val="center"/>
        <w:rPr>
          <w:rFonts w:asciiTheme="minorHAnsi" w:eastAsia="Times New Roman" w:hAnsiTheme="minorHAnsi" w:cstheme="minorHAnsi"/>
          <w:lang w:val="en-GB" w:eastAsia="de-DE"/>
        </w:rPr>
      </w:pPr>
      <w:r w:rsidRPr="00C97215">
        <w:rPr>
          <w:rFonts w:asciiTheme="minorHAnsi" w:eastAsia="Times New Roman" w:hAnsiTheme="minorHAnsi" w:cstheme="minorHAnsi"/>
          <w:lang w:val="en-GB" w:eastAsia="de-DE"/>
        </w:rPr>
        <w:t>Reference the functionalities in glTF2.0</w:t>
      </w:r>
      <w:r>
        <w:rPr>
          <w:rFonts w:asciiTheme="minorHAnsi" w:eastAsia="Times New Roman" w:hAnsiTheme="minorHAnsi" w:cstheme="minorHAnsi"/>
          <w:lang w:val="en-GB" w:eastAsia="de-DE"/>
        </w:rPr>
        <w:t xml:space="preserve"> or other specifications</w:t>
      </w:r>
      <w:r w:rsidRPr="00C97215">
        <w:rPr>
          <w:rFonts w:asciiTheme="minorHAnsi" w:eastAsia="Times New Roman" w:hAnsiTheme="minorHAnsi" w:cstheme="minorHAnsi"/>
          <w:lang w:val="en-GB" w:eastAsia="de-DE"/>
        </w:rPr>
        <w:t xml:space="preserve"> that address the requirements</w:t>
      </w:r>
      <w:r>
        <w:rPr>
          <w:rFonts w:asciiTheme="minorHAnsi" w:eastAsia="Times New Roman" w:hAnsiTheme="minorHAnsi" w:cstheme="minorHAnsi"/>
          <w:lang w:val="en-GB" w:eastAsia="de-DE"/>
        </w:rPr>
        <w:t xml:space="preserve"> and identify the gaps that needs to be fulfilled.</w:t>
      </w:r>
    </w:p>
    <w:p w14:paraId="2530A902" w14:textId="77777777" w:rsidR="00220F88" w:rsidRPr="00275678" w:rsidRDefault="00220F88" w:rsidP="00220F88">
      <w:pPr>
        <w:pStyle w:val="ListParagraph"/>
        <w:widowControl/>
        <w:numPr>
          <w:ilvl w:val="0"/>
          <w:numId w:val="2"/>
        </w:numPr>
        <w:autoSpaceDE/>
        <w:autoSpaceDN/>
        <w:contextualSpacing/>
        <w:textAlignment w:val="center"/>
        <w:rPr>
          <w:rFonts w:asciiTheme="minorHAnsi" w:eastAsia="Times New Roman" w:hAnsiTheme="minorHAnsi" w:cstheme="minorHAnsi"/>
          <w:lang w:val="en-GB" w:eastAsia="de-DE"/>
        </w:rPr>
      </w:pPr>
      <w:r w:rsidRPr="00C97215">
        <w:rPr>
          <w:rFonts w:asciiTheme="minorHAnsi" w:eastAsia="Times New Roman" w:hAnsiTheme="minorHAnsi" w:cstheme="minorHAnsi"/>
          <w:lang w:val="en-GB" w:eastAsia="de-DE"/>
        </w:rPr>
        <w:t xml:space="preserve">Provide reference </w:t>
      </w:r>
      <w:r>
        <w:rPr>
          <w:rFonts w:asciiTheme="minorHAnsi" w:eastAsia="Times New Roman" w:hAnsiTheme="minorHAnsi" w:cstheme="minorHAnsi"/>
          <w:lang w:val="en-GB" w:eastAsia="de-DE"/>
        </w:rPr>
        <w:t xml:space="preserve">and information on </w:t>
      </w:r>
      <w:r w:rsidRPr="00C97215">
        <w:rPr>
          <w:rFonts w:asciiTheme="minorHAnsi" w:eastAsia="Times New Roman" w:hAnsiTheme="minorHAnsi" w:cstheme="minorHAnsi"/>
          <w:lang w:val="en-GB" w:eastAsia="de-DE"/>
        </w:rPr>
        <w:t>how MPEG-I Scene Description</w:t>
      </w:r>
      <w:r>
        <w:rPr>
          <w:rFonts w:asciiTheme="minorHAnsi" w:eastAsia="Times New Roman" w:hAnsiTheme="minorHAnsi" w:cstheme="minorHAnsi"/>
          <w:lang w:val="en-GB" w:eastAsia="de-DE"/>
        </w:rPr>
        <w:t xml:space="preserve"> (edition 1, amd1, amd2) </w:t>
      </w:r>
      <w:r w:rsidRPr="00C97215">
        <w:rPr>
          <w:rFonts w:asciiTheme="minorHAnsi" w:eastAsia="Times New Roman" w:hAnsiTheme="minorHAnsi" w:cstheme="minorHAnsi"/>
          <w:lang w:val="en-GB" w:eastAsia="de-DE"/>
        </w:rPr>
        <w:t>extensions address the gaps</w:t>
      </w:r>
    </w:p>
    <w:p w14:paraId="56D06666" w14:textId="77777777" w:rsidR="00220F88" w:rsidRDefault="00220F88" w:rsidP="00220F88">
      <w:pPr>
        <w:widowControl/>
        <w:autoSpaceDE/>
        <w:autoSpaceDN/>
        <w:contextualSpacing/>
        <w:textAlignment w:val="center"/>
        <w:rPr>
          <w:rFonts w:asciiTheme="minorHAnsi" w:eastAsia="Times New Roman" w:hAnsiTheme="minorHAnsi" w:cstheme="minorHAnsi"/>
          <w:lang w:val="en-GB" w:eastAsia="de-DE"/>
        </w:rPr>
      </w:pPr>
    </w:p>
    <w:p w14:paraId="13F54B7F" w14:textId="77777777" w:rsidR="00220F88" w:rsidRDefault="00220F88" w:rsidP="00220F88">
      <w:pPr>
        <w:widowControl/>
        <w:autoSpaceDE/>
        <w:autoSpaceDN/>
        <w:contextualSpacing/>
        <w:textAlignment w:val="center"/>
        <w:rPr>
          <w:rFonts w:asciiTheme="minorHAnsi" w:eastAsia="Times New Roman" w:hAnsiTheme="minorHAnsi" w:cstheme="minorHAnsi"/>
          <w:lang w:val="en-GB" w:eastAsia="de-DE"/>
        </w:rPr>
      </w:pPr>
    </w:p>
    <w:p w14:paraId="445E04F4" w14:textId="77777777" w:rsidR="00220F88" w:rsidRPr="006166EB" w:rsidRDefault="00220F88" w:rsidP="00220F88">
      <w:pPr>
        <w:pStyle w:val="Heading1"/>
        <w:keepNext/>
        <w:widowControl/>
        <w:numPr>
          <w:ilvl w:val="0"/>
          <w:numId w:val="3"/>
        </w:numPr>
        <w:tabs>
          <w:tab w:val="num" w:pos="360"/>
        </w:tabs>
        <w:autoSpaceDE/>
        <w:autoSpaceDN/>
        <w:spacing w:before="240" w:after="60"/>
        <w:ind w:left="104" w:firstLine="0"/>
        <w:jc w:val="both"/>
      </w:pPr>
      <w:r w:rsidRPr="006166EB">
        <w:t>status</w:t>
      </w:r>
    </w:p>
    <w:p w14:paraId="65F0D8DC" w14:textId="77777777" w:rsidR="00220F88" w:rsidRPr="006166EB" w:rsidRDefault="00220F88" w:rsidP="00220F88">
      <w:pPr>
        <w:widowControl/>
        <w:autoSpaceDE/>
        <w:autoSpaceDN/>
        <w:contextualSpacing/>
        <w:textAlignment w:val="center"/>
        <w:rPr>
          <w:rFonts w:asciiTheme="minorHAnsi" w:eastAsia="Times New Roman" w:hAnsiTheme="minorHAnsi" w:cstheme="minorHAnsi"/>
          <w:lang w:val="en-GB" w:eastAsia="de-DE"/>
        </w:rPr>
      </w:pPr>
      <w:r w:rsidRPr="006166EB">
        <w:rPr>
          <w:rFonts w:asciiTheme="minorHAnsi" w:eastAsia="Times New Roman" w:hAnsiTheme="minorHAnsi" w:cstheme="minorHAnsi"/>
          <w:lang w:val="en-GB" w:eastAsia="de-DE"/>
        </w:rPr>
        <w:t>This document updates N 00369</w:t>
      </w:r>
      <w:r>
        <w:rPr>
          <w:rFonts w:asciiTheme="minorHAnsi" w:eastAsia="Times New Roman" w:hAnsiTheme="minorHAnsi" w:cstheme="minorHAnsi"/>
          <w:lang w:val="en-GB" w:eastAsia="de-DE"/>
        </w:rPr>
        <w:t>.</w:t>
      </w:r>
    </w:p>
    <w:p w14:paraId="374E8B78" w14:textId="77777777" w:rsidR="00220F88" w:rsidRDefault="00220F88" w:rsidP="00220F88">
      <w:pPr>
        <w:rPr>
          <w:lang w:eastAsia="zh-CN"/>
        </w:rPr>
        <w:sectPr w:rsidR="00220F88" w:rsidSect="00385C5D">
          <w:footerReference w:type="default" r:id="rId9"/>
          <w:pgSz w:w="11900" w:h="16840"/>
          <w:pgMar w:top="1701" w:right="1440" w:bottom="1440" w:left="1440" w:header="720" w:footer="720" w:gutter="0"/>
          <w:cols w:space="720"/>
          <w:docGrid w:linePitch="299"/>
        </w:sectPr>
      </w:pPr>
    </w:p>
    <w:p w14:paraId="5B495EEC" w14:textId="77777777" w:rsidR="00220F88" w:rsidRPr="0066260E" w:rsidRDefault="00220F88" w:rsidP="00220F88">
      <w:pPr>
        <w:widowControl/>
        <w:autoSpaceDE/>
        <w:autoSpaceDN/>
        <w:rPr>
          <w:rFonts w:ascii="Times New Roman" w:eastAsia="SimSun" w:hAnsi="Times New Roman" w:cs="Times New Roman"/>
          <w:b/>
          <w:sz w:val="28"/>
          <w:szCs w:val="24"/>
          <w:lang w:eastAsia="zh-CN"/>
        </w:rPr>
      </w:pPr>
      <w:bookmarkStart w:id="2" w:name="_Hlk140760552"/>
      <w:r w:rsidRPr="0066260E">
        <w:rPr>
          <w:rFonts w:ascii="Times New Roman" w:eastAsia="SimSun" w:hAnsi="Times New Roman" w:cs="Times New Roman"/>
          <w:b/>
          <w:sz w:val="28"/>
          <w:szCs w:val="24"/>
          <w:lang w:eastAsia="zh-CN"/>
        </w:rPr>
        <w:lastRenderedPageBreak/>
        <w:t>Status of MPEG SD requirements</w:t>
      </w:r>
      <w:r>
        <w:rPr>
          <w:rFonts w:ascii="Times New Roman" w:eastAsia="SimSun" w:hAnsi="Times New Roman" w:cs="Times New Roman"/>
          <w:b/>
          <w:sz w:val="28"/>
          <w:szCs w:val="24"/>
          <w:lang w:eastAsia="zh-CN"/>
        </w:rPr>
        <w:t xml:space="preserve"> coverage at MPEG #143</w:t>
      </w:r>
    </w:p>
    <w:p w14:paraId="28CB65E4" w14:textId="77777777" w:rsidR="00220F88" w:rsidRDefault="00220F88" w:rsidP="00220F88">
      <w:pPr>
        <w:rPr>
          <w:lang w:eastAsia="zh-CN"/>
        </w:rPr>
      </w:pPr>
    </w:p>
    <w:p w14:paraId="1E10B3B9" w14:textId="77777777" w:rsidR="00220F88" w:rsidRDefault="00220F88" w:rsidP="00220F88">
      <w:pPr>
        <w:rPr>
          <w:lang w:eastAsia="zh-CN"/>
        </w:rPr>
      </w:pPr>
    </w:p>
    <w:p w14:paraId="01CB7629" w14:textId="77777777" w:rsidR="00220F88" w:rsidRPr="00C97215" w:rsidRDefault="00220F88" w:rsidP="00220F88">
      <w:pPr>
        <w:pStyle w:val="Heading1"/>
      </w:pPr>
      <w:r w:rsidRPr="00C97215">
        <w:t>The following table provides these columns</w:t>
      </w:r>
      <w:r>
        <w:t>:</w:t>
      </w:r>
    </w:p>
    <w:p w14:paraId="7580ADFA" w14:textId="77777777" w:rsidR="00220F88" w:rsidRPr="00275678" w:rsidRDefault="00220F88" w:rsidP="00220F88">
      <w:pPr>
        <w:pStyle w:val="ListParagraph"/>
        <w:widowControl/>
        <w:numPr>
          <w:ilvl w:val="0"/>
          <w:numId w:val="2"/>
        </w:numPr>
        <w:autoSpaceDE/>
        <w:autoSpaceDN/>
        <w:contextualSpacing/>
        <w:jc w:val="both"/>
        <w:rPr>
          <w:color w:val="000000" w:themeColor="text1"/>
        </w:rPr>
      </w:pPr>
      <w:r>
        <w:t xml:space="preserve">Column 1: </w:t>
      </w:r>
      <w:r w:rsidRPr="00C97215">
        <w:t xml:space="preserve">Number: the requirements number as documented in </w:t>
      </w:r>
      <w:r w:rsidRPr="00275678">
        <w:rPr>
          <w:color w:val="000000" w:themeColor="text1"/>
        </w:rPr>
        <w:t xml:space="preserve">N19511 and in </w:t>
      </w:r>
      <w:r w:rsidRPr="00275678">
        <w:rPr>
          <w:color w:val="000000" w:themeColor="text1"/>
          <w:lang w:eastAsia="zh-CN"/>
        </w:rPr>
        <w:t>N00230</w:t>
      </w:r>
    </w:p>
    <w:p w14:paraId="649F3AAB" w14:textId="77777777" w:rsidR="00220F88" w:rsidRPr="00D640F5" w:rsidRDefault="00220F88" w:rsidP="00220F88">
      <w:pPr>
        <w:pStyle w:val="ListParagraph"/>
        <w:widowControl/>
        <w:numPr>
          <w:ilvl w:val="0"/>
          <w:numId w:val="2"/>
        </w:numPr>
        <w:autoSpaceDE/>
        <w:autoSpaceDN/>
        <w:contextualSpacing/>
        <w:jc w:val="both"/>
        <w:rPr>
          <w:color w:val="000000" w:themeColor="text1"/>
        </w:rPr>
      </w:pPr>
      <w:r w:rsidRPr="0014659D">
        <w:rPr>
          <w:lang w:eastAsia="zh-CN"/>
        </w:rPr>
        <w:t>Column 2: requirement</w:t>
      </w:r>
      <w:r>
        <w:rPr>
          <w:lang w:eastAsia="zh-CN"/>
        </w:rPr>
        <w:t>s</w:t>
      </w:r>
      <w:r w:rsidRPr="00D640F5">
        <w:rPr>
          <w:color w:val="000000" w:themeColor="text1"/>
          <w:lang w:eastAsia="zh-CN"/>
        </w:rPr>
        <w:t>. The color coding of column 3 is added to column 2 for requirements</w:t>
      </w:r>
      <w:r>
        <w:rPr>
          <w:color w:val="000000" w:themeColor="text1"/>
          <w:lang w:eastAsia="zh-CN"/>
        </w:rPr>
        <w:t xml:space="preserve"> added from N00230</w:t>
      </w:r>
      <w:r w:rsidRPr="00D640F5">
        <w:rPr>
          <w:color w:val="000000" w:themeColor="text1"/>
          <w:lang w:eastAsia="zh-CN"/>
        </w:rPr>
        <w:t xml:space="preserve"> or for proposed changes to the existing color coding of older requirements</w:t>
      </w:r>
      <w:r>
        <w:rPr>
          <w:color w:val="000000" w:themeColor="text1"/>
          <w:lang w:eastAsia="zh-CN"/>
        </w:rPr>
        <w:t xml:space="preserve"> (from N19511)</w:t>
      </w:r>
      <w:r w:rsidRPr="00D640F5">
        <w:rPr>
          <w:color w:val="000000" w:themeColor="text1"/>
          <w:lang w:eastAsia="zh-CN"/>
        </w:rPr>
        <w:t>. The new color coding, once agreed, should be move to column 3.</w:t>
      </w:r>
    </w:p>
    <w:p w14:paraId="4B9AA3C9" w14:textId="77777777" w:rsidR="00220F88" w:rsidRPr="00C97215" w:rsidRDefault="00220F88" w:rsidP="00220F88">
      <w:pPr>
        <w:pStyle w:val="ListParagraph"/>
        <w:widowControl/>
        <w:numPr>
          <w:ilvl w:val="0"/>
          <w:numId w:val="2"/>
        </w:numPr>
        <w:autoSpaceDE/>
        <w:autoSpaceDN/>
        <w:contextualSpacing/>
        <w:jc w:val="both"/>
      </w:pPr>
      <w:r>
        <w:t xml:space="preserve">Column 3: </w:t>
      </w:r>
      <w:r w:rsidRPr="00D640F5">
        <w:rPr>
          <w:color w:val="000000" w:themeColor="text1"/>
        </w:rPr>
        <w:t>Fulfillment by gltf2.0 or other spec</w:t>
      </w:r>
      <w:r>
        <w:rPr>
          <w:color w:val="000000" w:themeColor="text1"/>
        </w:rPr>
        <w:t>ifications</w:t>
      </w:r>
      <w:r w:rsidRPr="00D640F5">
        <w:rPr>
          <w:color w:val="000000" w:themeColor="text1"/>
        </w:rPr>
        <w:t xml:space="preserve">: Does gltf2.0 or other spec fulfill </w:t>
      </w:r>
      <w:r w:rsidRPr="00C97215">
        <w:t>this and how</w:t>
      </w:r>
    </w:p>
    <w:p w14:paraId="068A44EB" w14:textId="77777777" w:rsidR="00220F88" w:rsidRPr="00C97215" w:rsidRDefault="00220F88" w:rsidP="00220F88">
      <w:pPr>
        <w:pStyle w:val="ListParagraph"/>
        <w:widowControl/>
        <w:numPr>
          <w:ilvl w:val="1"/>
          <w:numId w:val="2"/>
        </w:numPr>
        <w:autoSpaceDE/>
        <w:autoSpaceDN/>
        <w:contextualSpacing/>
        <w:jc w:val="both"/>
      </w:pPr>
      <w:r w:rsidRPr="00C97215">
        <w:rPr>
          <w:shd w:val="clear" w:color="auto" w:fill="FBD4B4" w:themeFill="accent6" w:themeFillTint="66"/>
        </w:rPr>
        <w:t>Pink</w:t>
      </w:r>
      <w:r w:rsidRPr="00C97215">
        <w:t>: completely fulfilled by glTF2.</w:t>
      </w:r>
      <w:r w:rsidRPr="00D640F5">
        <w:rPr>
          <w:color w:val="000000" w:themeColor="text1"/>
        </w:rPr>
        <w:t>0, or other spec</w:t>
      </w:r>
      <w:r>
        <w:rPr>
          <w:color w:val="000000" w:themeColor="text1"/>
        </w:rPr>
        <w:t>ifications</w:t>
      </w:r>
      <w:r w:rsidRPr="00D640F5">
        <w:rPr>
          <w:color w:val="000000" w:themeColor="text1"/>
        </w:rPr>
        <w:t xml:space="preserve"> and no MPEG work necessary </w:t>
      </w:r>
    </w:p>
    <w:p w14:paraId="01829842" w14:textId="77777777" w:rsidR="00220F88" w:rsidRPr="00C97215" w:rsidRDefault="00220F88" w:rsidP="00220F88">
      <w:pPr>
        <w:pStyle w:val="ListParagraph"/>
        <w:widowControl/>
        <w:numPr>
          <w:ilvl w:val="1"/>
          <w:numId w:val="2"/>
        </w:numPr>
        <w:autoSpaceDE/>
        <w:autoSpaceDN/>
        <w:contextualSpacing/>
        <w:jc w:val="both"/>
      </w:pPr>
      <w:r w:rsidRPr="00C97215">
        <w:rPr>
          <w:shd w:val="clear" w:color="auto" w:fill="FFFF00"/>
        </w:rPr>
        <w:t>Yellow</w:t>
      </w:r>
      <w:r w:rsidRPr="00C97215">
        <w:t>: partially fulfilled by glTF2.0</w:t>
      </w:r>
      <w:r w:rsidRPr="00D640F5">
        <w:rPr>
          <w:color w:val="000000" w:themeColor="text1"/>
        </w:rPr>
        <w:t>, or other spec</w:t>
      </w:r>
      <w:r>
        <w:rPr>
          <w:color w:val="000000" w:themeColor="text1"/>
        </w:rPr>
        <w:t>ifications</w:t>
      </w:r>
      <w:r w:rsidRPr="00D640F5">
        <w:rPr>
          <w:color w:val="000000" w:themeColor="text1"/>
        </w:rPr>
        <w:t xml:space="preserve"> </w:t>
      </w:r>
      <w:r w:rsidRPr="00C97215">
        <w:t>but needs MPEG extension</w:t>
      </w:r>
      <w:r>
        <w:t xml:space="preserve"> </w:t>
      </w:r>
    </w:p>
    <w:p w14:paraId="0A17C7E3" w14:textId="77777777" w:rsidR="00220F88" w:rsidRPr="00C97215" w:rsidRDefault="00220F88" w:rsidP="00220F88">
      <w:pPr>
        <w:pStyle w:val="ListParagraph"/>
        <w:widowControl/>
        <w:numPr>
          <w:ilvl w:val="1"/>
          <w:numId w:val="2"/>
        </w:numPr>
        <w:autoSpaceDE/>
        <w:autoSpaceDN/>
        <w:contextualSpacing/>
        <w:jc w:val="both"/>
      </w:pPr>
      <w:r w:rsidRPr="00C97215">
        <w:rPr>
          <w:shd w:val="clear" w:color="auto" w:fill="FFC000"/>
        </w:rPr>
        <w:t>Orange</w:t>
      </w:r>
      <w:r w:rsidRPr="00C97215">
        <w:t>: partially fulfilled by glTF2.0, but prefer/ask Khronos to do extension</w:t>
      </w:r>
    </w:p>
    <w:p w14:paraId="4D5C13E0" w14:textId="77777777" w:rsidR="00220F88" w:rsidRDefault="00220F88" w:rsidP="00220F88">
      <w:pPr>
        <w:pStyle w:val="ListParagraph"/>
        <w:widowControl/>
        <w:numPr>
          <w:ilvl w:val="1"/>
          <w:numId w:val="2"/>
        </w:numPr>
        <w:autoSpaceDE/>
        <w:autoSpaceDN/>
        <w:contextualSpacing/>
        <w:jc w:val="both"/>
      </w:pPr>
      <w:r w:rsidRPr="00C97215">
        <w:rPr>
          <w:shd w:val="clear" w:color="auto" w:fill="B6DDE8" w:themeFill="accent5" w:themeFillTint="66"/>
        </w:rPr>
        <w:t>Blue</w:t>
      </w:r>
      <w:r w:rsidRPr="00C97215">
        <w:t>: not fulfilled by glTF2.0,</w:t>
      </w:r>
      <w:r>
        <w:t xml:space="preserve"> </w:t>
      </w:r>
      <w:r w:rsidRPr="00D640F5">
        <w:rPr>
          <w:color w:val="000000" w:themeColor="text1"/>
        </w:rPr>
        <w:t>or other spec</w:t>
      </w:r>
      <w:r>
        <w:rPr>
          <w:color w:val="000000" w:themeColor="text1"/>
        </w:rPr>
        <w:t>ifications and</w:t>
      </w:r>
      <w:r w:rsidRPr="00D640F5">
        <w:rPr>
          <w:color w:val="000000" w:themeColor="text1"/>
        </w:rPr>
        <w:t xml:space="preserve"> </w:t>
      </w:r>
      <w:r w:rsidRPr="00C97215">
        <w:t>needs MPEG extension</w:t>
      </w:r>
    </w:p>
    <w:p w14:paraId="6073577F" w14:textId="77777777" w:rsidR="00220F88" w:rsidRPr="002B4EAE" w:rsidRDefault="00220F88" w:rsidP="00220F88">
      <w:pPr>
        <w:pStyle w:val="ListParagraph"/>
        <w:widowControl/>
        <w:numPr>
          <w:ilvl w:val="0"/>
          <w:numId w:val="2"/>
        </w:numPr>
        <w:autoSpaceDE/>
        <w:autoSpaceDN/>
        <w:contextualSpacing/>
        <w:jc w:val="both"/>
      </w:pPr>
      <w:r>
        <w:t xml:space="preserve">Column 4: </w:t>
      </w:r>
      <w:r w:rsidRPr="00C97215">
        <w:t xml:space="preserve">Status MPEG Extensions: documents the basic principles for the MPEG extensions and the status in </w:t>
      </w:r>
      <w:r w:rsidRPr="00D640F5">
        <w:rPr>
          <w:color w:val="000000" w:themeColor="text1"/>
        </w:rPr>
        <w:t xml:space="preserve">the SD first edition. </w:t>
      </w:r>
    </w:p>
    <w:p w14:paraId="43F0807F" w14:textId="0331F720" w:rsidR="00220F88" w:rsidRPr="00C97215" w:rsidRDefault="00220F88" w:rsidP="00220F88">
      <w:pPr>
        <w:pStyle w:val="ListParagraph"/>
        <w:widowControl/>
        <w:numPr>
          <w:ilvl w:val="0"/>
          <w:numId w:val="2"/>
        </w:numPr>
        <w:autoSpaceDE/>
        <w:autoSpaceDN/>
        <w:contextualSpacing/>
        <w:jc w:val="both"/>
      </w:pPr>
      <w:r w:rsidRPr="00D640F5">
        <w:rPr>
          <w:color w:val="000000" w:themeColor="text1"/>
        </w:rPr>
        <w:t xml:space="preserve">New column 5: The overall status </w:t>
      </w:r>
      <w:r w:rsidRPr="00D640F5">
        <w:rPr>
          <w:color w:val="000000" w:themeColor="text1"/>
          <w:lang w:eastAsia="zh-CN"/>
        </w:rPr>
        <w:t xml:space="preserve">of the requirement </w:t>
      </w:r>
      <w:r w:rsidRPr="00D640F5">
        <w:rPr>
          <w:color w:val="000000" w:themeColor="text1"/>
        </w:rPr>
        <w:t xml:space="preserve">as of MPEG #143 – </w:t>
      </w:r>
      <w:r w:rsidRPr="00D640F5">
        <w:rPr>
          <w:color w:val="000000" w:themeColor="text1"/>
          <w:lang w:eastAsia="zh-CN"/>
        </w:rPr>
        <w:t xml:space="preserve">When the requirement is fulfilled, either by SD or in other </w:t>
      </w:r>
      <w:r w:rsidR="00707550">
        <w:rPr>
          <w:color w:val="000000" w:themeColor="text1"/>
          <w:lang w:eastAsia="zh-CN"/>
        </w:rPr>
        <w:t>supporting s</w:t>
      </w:r>
      <w:r w:rsidRPr="00D640F5">
        <w:rPr>
          <w:color w:val="000000" w:themeColor="text1"/>
          <w:lang w:eastAsia="zh-CN"/>
        </w:rPr>
        <w:t xml:space="preserve">pecification (e.g. gltf, haptic etc), it is indicated by a </w:t>
      </w:r>
      <w:r w:rsidRPr="00C93EE4">
        <w:rPr>
          <w:shd w:val="clear" w:color="auto" w:fill="D6E3BC" w:themeFill="accent3" w:themeFillTint="66"/>
        </w:rPr>
        <w:t>Green</w:t>
      </w:r>
      <w:r w:rsidRPr="00C93EE4">
        <w:rPr>
          <w:color w:val="FF0000"/>
          <w:lang w:eastAsia="zh-CN"/>
        </w:rPr>
        <w:t xml:space="preserve"> </w:t>
      </w:r>
      <w:r w:rsidRPr="00D640F5">
        <w:rPr>
          <w:color w:val="000000" w:themeColor="text1"/>
          <w:lang w:eastAsia="zh-CN"/>
        </w:rPr>
        <w:t xml:space="preserve">color coding in that column. When not fully completed some comments are also included to ease further </w:t>
      </w:r>
      <w:r>
        <w:rPr>
          <w:color w:val="000000" w:themeColor="text1"/>
          <w:lang w:eastAsia="zh-CN"/>
        </w:rPr>
        <w:t>update to this document</w:t>
      </w:r>
      <w:r>
        <w:rPr>
          <w:color w:val="000000" w:themeColor="text1"/>
        </w:rPr>
        <w:t>.</w:t>
      </w:r>
    </w:p>
    <w:p w14:paraId="7C7E6E69" w14:textId="77777777" w:rsidR="00220F88" w:rsidRPr="00C97215" w:rsidRDefault="00220F88" w:rsidP="00220F88">
      <w:pPr>
        <w:pStyle w:val="ListParagraph"/>
        <w:widowControl/>
        <w:numPr>
          <w:ilvl w:val="0"/>
          <w:numId w:val="2"/>
        </w:numPr>
        <w:autoSpaceDE/>
        <w:autoSpaceDN/>
        <w:contextualSpacing/>
        <w:jc w:val="both"/>
      </w:pPr>
      <w:r>
        <w:t xml:space="preserve">Column 6: </w:t>
      </w:r>
      <w:r w:rsidRPr="00C97215">
        <w:t>Suitability as Test Scenario: Documents how this requirement could be demonstrated.</w:t>
      </w:r>
    </w:p>
    <w:p w14:paraId="195EB007" w14:textId="77777777" w:rsidR="00220F88" w:rsidRDefault="00220F88" w:rsidP="00220F88">
      <w:pPr>
        <w:rPr>
          <w:lang w:eastAsia="zh-CN"/>
        </w:rPr>
      </w:pPr>
    </w:p>
    <w:bookmarkEnd w:id="2"/>
    <w:p w14:paraId="6093B603" w14:textId="77777777" w:rsidR="00220F88" w:rsidRDefault="00220F88" w:rsidP="00220F88">
      <w:pPr>
        <w:rPr>
          <w:lang w:eastAsia="zh-CN"/>
        </w:rPr>
        <w:sectPr w:rsidR="00220F88" w:rsidSect="007D1146">
          <w:pgSz w:w="16840" w:h="11900" w:orient="landscape"/>
          <w:pgMar w:top="1440" w:right="1701" w:bottom="1440" w:left="1440" w:header="720" w:footer="720" w:gutter="0"/>
          <w:cols w:space="720"/>
          <w:docGrid w:linePitch="299"/>
        </w:sectPr>
      </w:pPr>
      <w:r>
        <w:rPr>
          <w:lang w:eastAsia="zh-CN"/>
        </w:rPr>
        <w:t xml:space="preserve"> </w:t>
      </w:r>
    </w:p>
    <w:tbl>
      <w:tblPr>
        <w:tblStyle w:val="TableGrid"/>
        <w:tblW w:w="5000" w:type="pct"/>
        <w:tblLook w:val="04A0" w:firstRow="1" w:lastRow="0" w:firstColumn="1" w:lastColumn="0" w:noHBand="0" w:noVBand="1"/>
      </w:tblPr>
      <w:tblGrid>
        <w:gridCol w:w="1127"/>
        <w:gridCol w:w="786"/>
        <w:gridCol w:w="1829"/>
        <w:gridCol w:w="3507"/>
        <w:gridCol w:w="2615"/>
        <w:gridCol w:w="1914"/>
        <w:gridCol w:w="1911"/>
      </w:tblGrid>
      <w:tr w:rsidR="00220F88" w:rsidRPr="00C97215" w14:paraId="0C0E7C6E" w14:textId="77777777" w:rsidTr="008B6724">
        <w:tc>
          <w:tcPr>
            <w:tcW w:w="412" w:type="pct"/>
            <w:shd w:val="clear" w:color="auto" w:fill="D9D9D9" w:themeFill="background1" w:themeFillShade="D9"/>
          </w:tcPr>
          <w:p w14:paraId="1DBA7725" w14:textId="77777777" w:rsidR="00220F88" w:rsidRPr="00C97215" w:rsidRDefault="00220F88" w:rsidP="008B6724">
            <w:pPr>
              <w:spacing w:before="100" w:beforeAutospacing="1" w:after="100" w:afterAutospacing="1"/>
              <w:contextualSpacing/>
              <w:rPr>
                <w:sz w:val="16"/>
                <w:szCs w:val="16"/>
              </w:rPr>
            </w:pPr>
            <w:r w:rsidRPr="00C97215">
              <w:rPr>
                <w:sz w:val="16"/>
                <w:szCs w:val="16"/>
              </w:rPr>
              <w:lastRenderedPageBreak/>
              <w:t>Number</w:t>
            </w:r>
          </w:p>
        </w:tc>
        <w:tc>
          <w:tcPr>
            <w:tcW w:w="955" w:type="pct"/>
            <w:gridSpan w:val="2"/>
            <w:shd w:val="clear" w:color="auto" w:fill="D9D9D9" w:themeFill="background1" w:themeFillShade="D9"/>
          </w:tcPr>
          <w:p w14:paraId="1579890E" w14:textId="77777777" w:rsidR="00220F88" w:rsidRPr="00C97215" w:rsidRDefault="00220F88" w:rsidP="008B6724">
            <w:pPr>
              <w:spacing w:before="100" w:beforeAutospacing="1" w:after="100" w:afterAutospacing="1"/>
              <w:contextualSpacing/>
              <w:rPr>
                <w:sz w:val="16"/>
                <w:szCs w:val="16"/>
              </w:rPr>
            </w:pPr>
            <w:r w:rsidRPr="00C97215">
              <w:rPr>
                <w:sz w:val="16"/>
                <w:szCs w:val="16"/>
              </w:rPr>
              <w:t>Requirements N</w:t>
            </w:r>
            <w:bookmarkStart w:id="3" w:name="_Hlk44632561"/>
            <w:r w:rsidRPr="00C97215">
              <w:rPr>
                <w:sz w:val="16"/>
                <w:szCs w:val="16"/>
              </w:rPr>
              <w:t>19511</w:t>
            </w:r>
            <w:bookmarkEnd w:id="3"/>
            <w:r>
              <w:rPr>
                <w:sz w:val="16"/>
                <w:szCs w:val="16"/>
              </w:rPr>
              <w:t xml:space="preserve"> </w:t>
            </w:r>
            <w:r w:rsidRPr="00D640F5">
              <w:rPr>
                <w:color w:val="000000" w:themeColor="text1"/>
                <w:sz w:val="16"/>
                <w:szCs w:val="16"/>
              </w:rPr>
              <w:t>and N00230</w:t>
            </w:r>
          </w:p>
        </w:tc>
        <w:tc>
          <w:tcPr>
            <w:tcW w:w="1281" w:type="pct"/>
            <w:shd w:val="clear" w:color="auto" w:fill="D9D9D9" w:themeFill="background1" w:themeFillShade="D9"/>
          </w:tcPr>
          <w:p w14:paraId="728BA3EB" w14:textId="77777777" w:rsidR="00220F88" w:rsidRPr="00C97215" w:rsidRDefault="00220F88" w:rsidP="008B6724">
            <w:pPr>
              <w:spacing w:before="100" w:beforeAutospacing="1" w:after="100" w:afterAutospacing="1"/>
              <w:contextualSpacing/>
              <w:rPr>
                <w:sz w:val="16"/>
                <w:szCs w:val="16"/>
              </w:rPr>
            </w:pPr>
            <w:r w:rsidRPr="00C97215">
              <w:rPr>
                <w:sz w:val="16"/>
                <w:szCs w:val="16"/>
              </w:rPr>
              <w:t>Fulfillment gltf2.0, including N18869</w:t>
            </w:r>
          </w:p>
        </w:tc>
        <w:tc>
          <w:tcPr>
            <w:tcW w:w="955" w:type="pct"/>
            <w:shd w:val="clear" w:color="auto" w:fill="D9D9D9" w:themeFill="background1" w:themeFillShade="D9"/>
          </w:tcPr>
          <w:p w14:paraId="721C534C" w14:textId="77777777" w:rsidR="00220F88" w:rsidRPr="00C97215" w:rsidRDefault="00220F88" w:rsidP="008B6724">
            <w:pPr>
              <w:spacing w:before="100" w:beforeAutospacing="1" w:after="100" w:afterAutospacing="1"/>
              <w:contextualSpacing/>
              <w:rPr>
                <w:sz w:val="16"/>
                <w:szCs w:val="16"/>
              </w:rPr>
            </w:pPr>
            <w:r w:rsidRPr="00C97215">
              <w:rPr>
                <w:sz w:val="16"/>
                <w:szCs w:val="16"/>
              </w:rPr>
              <w:t>Status MPEG Extensions</w:t>
            </w:r>
            <w:r>
              <w:rPr>
                <w:sz w:val="16"/>
                <w:szCs w:val="16"/>
              </w:rPr>
              <w:t xml:space="preserve"> </w:t>
            </w:r>
            <w:bookmarkStart w:id="4" w:name="_Hlk138836908"/>
            <w:r w:rsidRPr="0097116C">
              <w:rPr>
                <w:sz w:val="16"/>
                <w:szCs w:val="16"/>
              </w:rPr>
              <w:t>from  N00369</w:t>
            </w:r>
            <w:bookmarkEnd w:id="4"/>
          </w:p>
        </w:tc>
        <w:tc>
          <w:tcPr>
            <w:tcW w:w="699" w:type="pct"/>
            <w:shd w:val="clear" w:color="auto" w:fill="D9D9D9" w:themeFill="background1" w:themeFillShade="D9"/>
          </w:tcPr>
          <w:p w14:paraId="43B47E39" w14:textId="77777777" w:rsidR="00220F88" w:rsidRPr="00C97215" w:rsidRDefault="00220F88" w:rsidP="008B6724">
            <w:pPr>
              <w:spacing w:before="100" w:beforeAutospacing="1" w:after="100" w:afterAutospacing="1"/>
              <w:contextualSpacing/>
              <w:rPr>
                <w:sz w:val="16"/>
                <w:szCs w:val="16"/>
              </w:rPr>
            </w:pPr>
            <w:r w:rsidRPr="00D640F5">
              <w:rPr>
                <w:color w:val="000000" w:themeColor="text1"/>
                <w:sz w:val="16"/>
                <w:szCs w:val="16"/>
              </w:rPr>
              <w:t>Overall status MPEG #143</w:t>
            </w:r>
          </w:p>
        </w:tc>
        <w:tc>
          <w:tcPr>
            <w:tcW w:w="698" w:type="pct"/>
            <w:shd w:val="clear" w:color="auto" w:fill="D9D9D9" w:themeFill="background1" w:themeFillShade="D9"/>
          </w:tcPr>
          <w:p w14:paraId="7E5B3508" w14:textId="77777777" w:rsidR="00220F88" w:rsidRPr="00C97215" w:rsidRDefault="00220F88" w:rsidP="008B6724">
            <w:pPr>
              <w:spacing w:before="100" w:beforeAutospacing="1" w:after="100" w:afterAutospacing="1"/>
              <w:contextualSpacing/>
              <w:rPr>
                <w:sz w:val="16"/>
                <w:szCs w:val="16"/>
              </w:rPr>
            </w:pPr>
            <w:r w:rsidRPr="00C97215">
              <w:rPr>
                <w:sz w:val="16"/>
                <w:szCs w:val="16"/>
              </w:rPr>
              <w:t xml:space="preserve">Suitability as Test Scenario </w:t>
            </w:r>
          </w:p>
        </w:tc>
      </w:tr>
      <w:tr w:rsidR="00220F88" w:rsidRPr="00C97215" w14:paraId="2AE2FA70" w14:textId="77777777" w:rsidTr="008B6724">
        <w:tc>
          <w:tcPr>
            <w:tcW w:w="699" w:type="pct"/>
            <w:gridSpan w:val="2"/>
            <w:shd w:val="clear" w:color="auto" w:fill="CCC0D9" w:themeFill="accent4" w:themeFillTint="66"/>
          </w:tcPr>
          <w:p w14:paraId="22C839A4" w14:textId="77777777" w:rsidR="00220F88" w:rsidRPr="00C97215" w:rsidRDefault="00220F88" w:rsidP="008B6724">
            <w:pPr>
              <w:spacing w:before="100" w:beforeAutospacing="1" w:after="100" w:afterAutospacing="1"/>
              <w:contextualSpacing/>
              <w:rPr>
                <w:sz w:val="16"/>
                <w:szCs w:val="16"/>
              </w:rPr>
            </w:pPr>
          </w:p>
        </w:tc>
        <w:tc>
          <w:tcPr>
            <w:tcW w:w="4301" w:type="pct"/>
            <w:gridSpan w:val="5"/>
            <w:shd w:val="clear" w:color="auto" w:fill="CCC0D9" w:themeFill="accent4" w:themeFillTint="66"/>
          </w:tcPr>
          <w:p w14:paraId="76580C76" w14:textId="77777777" w:rsidR="00220F88" w:rsidRPr="00C97215" w:rsidRDefault="00220F88" w:rsidP="008B6724">
            <w:pPr>
              <w:spacing w:before="100" w:beforeAutospacing="1" w:after="100" w:afterAutospacing="1"/>
              <w:contextualSpacing/>
              <w:rPr>
                <w:sz w:val="16"/>
                <w:szCs w:val="16"/>
              </w:rPr>
            </w:pPr>
            <w:r w:rsidRPr="00C97215">
              <w:rPr>
                <w:sz w:val="16"/>
                <w:szCs w:val="16"/>
              </w:rPr>
              <w:t>Phase 2a Requirements</w:t>
            </w:r>
          </w:p>
        </w:tc>
      </w:tr>
      <w:tr w:rsidR="00220F88" w:rsidRPr="00C97215" w14:paraId="3697E098" w14:textId="77777777" w:rsidTr="008B6724">
        <w:tc>
          <w:tcPr>
            <w:tcW w:w="2648" w:type="pct"/>
            <w:gridSpan w:val="4"/>
            <w:shd w:val="clear" w:color="auto" w:fill="B2A1C7" w:themeFill="accent4" w:themeFillTint="99"/>
          </w:tcPr>
          <w:p w14:paraId="60AE5FFF" w14:textId="77777777" w:rsidR="00220F88" w:rsidRPr="00C97215" w:rsidRDefault="00220F88" w:rsidP="008B6724">
            <w:pPr>
              <w:spacing w:before="100" w:beforeAutospacing="1" w:after="100" w:afterAutospacing="1"/>
              <w:contextualSpacing/>
              <w:rPr>
                <w:sz w:val="16"/>
                <w:szCs w:val="16"/>
              </w:rPr>
            </w:pPr>
            <w:r w:rsidRPr="00C97215">
              <w:rPr>
                <w:sz w:val="16"/>
                <w:szCs w:val="16"/>
              </w:rPr>
              <w:t>General</w:t>
            </w:r>
          </w:p>
        </w:tc>
        <w:tc>
          <w:tcPr>
            <w:tcW w:w="955" w:type="pct"/>
            <w:shd w:val="clear" w:color="auto" w:fill="B2A1C7" w:themeFill="accent4" w:themeFillTint="99"/>
          </w:tcPr>
          <w:p w14:paraId="1CA59427" w14:textId="77777777" w:rsidR="00220F88" w:rsidRPr="00C97215" w:rsidRDefault="00220F88" w:rsidP="008B6724">
            <w:pPr>
              <w:spacing w:before="100" w:beforeAutospacing="1" w:after="100" w:afterAutospacing="1"/>
              <w:contextualSpacing/>
              <w:rPr>
                <w:sz w:val="16"/>
                <w:szCs w:val="16"/>
              </w:rPr>
            </w:pPr>
          </w:p>
        </w:tc>
        <w:tc>
          <w:tcPr>
            <w:tcW w:w="699" w:type="pct"/>
            <w:shd w:val="clear" w:color="auto" w:fill="B2A1C7" w:themeFill="accent4" w:themeFillTint="99"/>
          </w:tcPr>
          <w:p w14:paraId="17315FD5" w14:textId="77777777" w:rsidR="00220F88" w:rsidRPr="00C97215" w:rsidRDefault="00220F88" w:rsidP="008B6724">
            <w:pPr>
              <w:spacing w:before="100" w:beforeAutospacing="1" w:after="100" w:afterAutospacing="1"/>
              <w:contextualSpacing/>
              <w:rPr>
                <w:sz w:val="16"/>
                <w:szCs w:val="16"/>
              </w:rPr>
            </w:pPr>
          </w:p>
        </w:tc>
        <w:tc>
          <w:tcPr>
            <w:tcW w:w="698" w:type="pct"/>
            <w:shd w:val="clear" w:color="auto" w:fill="B2A1C7" w:themeFill="accent4" w:themeFillTint="99"/>
          </w:tcPr>
          <w:p w14:paraId="5C3622AD" w14:textId="77777777" w:rsidR="00220F88" w:rsidRPr="00C97215" w:rsidRDefault="00220F88" w:rsidP="008B6724">
            <w:pPr>
              <w:spacing w:before="100" w:beforeAutospacing="1" w:after="100" w:afterAutospacing="1"/>
              <w:contextualSpacing/>
              <w:rPr>
                <w:sz w:val="16"/>
                <w:szCs w:val="16"/>
              </w:rPr>
            </w:pPr>
            <w:r w:rsidRPr="00C97215">
              <w:rPr>
                <w:sz w:val="16"/>
                <w:szCs w:val="16"/>
              </w:rPr>
              <w:t>1 – must have</w:t>
            </w:r>
          </w:p>
          <w:p w14:paraId="23DD3ECF" w14:textId="77777777" w:rsidR="00220F88" w:rsidRPr="00C97215" w:rsidRDefault="00220F88" w:rsidP="008B6724">
            <w:pPr>
              <w:spacing w:before="100" w:beforeAutospacing="1" w:after="100" w:afterAutospacing="1"/>
              <w:contextualSpacing/>
              <w:rPr>
                <w:sz w:val="16"/>
                <w:szCs w:val="16"/>
              </w:rPr>
            </w:pPr>
            <w:r w:rsidRPr="00C97215">
              <w:rPr>
                <w:sz w:val="16"/>
                <w:szCs w:val="16"/>
              </w:rPr>
              <w:t>2 –</w:t>
            </w:r>
            <w:r>
              <w:rPr>
                <w:sz w:val="16"/>
                <w:szCs w:val="16"/>
              </w:rPr>
              <w:t xml:space="preserve"> </w:t>
            </w:r>
            <w:r w:rsidRPr="00C97215">
              <w:rPr>
                <w:sz w:val="16"/>
                <w:szCs w:val="16"/>
              </w:rPr>
              <w:t>quite important</w:t>
            </w:r>
          </w:p>
          <w:p w14:paraId="79BF5D9E" w14:textId="77777777" w:rsidR="00220F88" w:rsidRPr="00C97215" w:rsidRDefault="00220F88" w:rsidP="008B6724">
            <w:pPr>
              <w:spacing w:before="100" w:beforeAutospacing="1" w:after="100" w:afterAutospacing="1"/>
              <w:contextualSpacing/>
              <w:rPr>
                <w:sz w:val="16"/>
                <w:szCs w:val="16"/>
              </w:rPr>
            </w:pPr>
            <w:r w:rsidRPr="00C97215">
              <w:rPr>
                <w:sz w:val="16"/>
                <w:szCs w:val="16"/>
              </w:rPr>
              <w:t>3 – nice to have</w:t>
            </w:r>
          </w:p>
          <w:p w14:paraId="3D776F1C" w14:textId="77777777" w:rsidR="00220F88" w:rsidRPr="00C97215" w:rsidRDefault="00220F88" w:rsidP="008B6724">
            <w:pPr>
              <w:spacing w:before="100" w:beforeAutospacing="1" w:after="100" w:afterAutospacing="1"/>
              <w:contextualSpacing/>
              <w:rPr>
                <w:sz w:val="16"/>
                <w:szCs w:val="16"/>
              </w:rPr>
            </w:pPr>
            <w:r w:rsidRPr="00C97215">
              <w:rPr>
                <w:sz w:val="16"/>
                <w:szCs w:val="16"/>
              </w:rPr>
              <w:t>4 – if there is lots of time</w:t>
            </w:r>
          </w:p>
          <w:p w14:paraId="29EE50A0" w14:textId="77777777" w:rsidR="00220F88" w:rsidRPr="00C97215" w:rsidRDefault="00220F88" w:rsidP="008B6724">
            <w:pPr>
              <w:spacing w:before="100" w:beforeAutospacing="1" w:after="100" w:afterAutospacing="1"/>
              <w:contextualSpacing/>
              <w:rPr>
                <w:sz w:val="16"/>
                <w:szCs w:val="16"/>
              </w:rPr>
            </w:pPr>
            <w:r w:rsidRPr="00C97215">
              <w:rPr>
                <w:sz w:val="16"/>
                <w:szCs w:val="16"/>
              </w:rPr>
              <w:t>5 – unnecessary</w:t>
            </w:r>
          </w:p>
        </w:tc>
      </w:tr>
      <w:tr w:rsidR="00220F88" w:rsidRPr="00C97215" w14:paraId="690A87E8" w14:textId="77777777" w:rsidTr="008B6724">
        <w:tc>
          <w:tcPr>
            <w:tcW w:w="412" w:type="pct"/>
          </w:tcPr>
          <w:p w14:paraId="7B8FF238" w14:textId="77777777" w:rsidR="00220F88" w:rsidRPr="00C97215" w:rsidRDefault="00220F88" w:rsidP="008B6724">
            <w:pPr>
              <w:spacing w:before="100" w:beforeAutospacing="1" w:after="100" w:afterAutospacing="1"/>
              <w:contextualSpacing/>
              <w:rPr>
                <w:sz w:val="16"/>
                <w:szCs w:val="16"/>
              </w:rPr>
            </w:pPr>
            <w:r w:rsidRPr="00C97215">
              <w:rPr>
                <w:sz w:val="16"/>
                <w:szCs w:val="16"/>
              </w:rPr>
              <w:t>4</w:t>
            </w:r>
          </w:p>
        </w:tc>
        <w:tc>
          <w:tcPr>
            <w:tcW w:w="955" w:type="pct"/>
            <w:gridSpan w:val="2"/>
          </w:tcPr>
          <w:p w14:paraId="5C4C47BA" w14:textId="77777777" w:rsidR="00220F88" w:rsidRPr="00C97215" w:rsidRDefault="00220F88" w:rsidP="008B6724">
            <w:pPr>
              <w:spacing w:before="100" w:beforeAutospacing="1" w:after="100" w:afterAutospacing="1"/>
              <w:contextualSpacing/>
              <w:rPr>
                <w:sz w:val="16"/>
                <w:szCs w:val="16"/>
              </w:rPr>
            </w:pPr>
            <w:r w:rsidRPr="00C97215">
              <w:rPr>
                <w:sz w:val="16"/>
                <w:szCs w:val="16"/>
              </w:rPr>
              <w:t>If possible, the solution shall define interfaces to integrate existing scene description formats rather than define a new scene description format.</w:t>
            </w:r>
          </w:p>
        </w:tc>
        <w:tc>
          <w:tcPr>
            <w:tcW w:w="1281" w:type="pct"/>
            <w:shd w:val="clear" w:color="auto" w:fill="FBD4B4" w:themeFill="accent6" w:themeFillTint="66"/>
          </w:tcPr>
          <w:p w14:paraId="75688E4C" w14:textId="77777777" w:rsidR="00220F88" w:rsidRPr="00C97215" w:rsidRDefault="00220F88" w:rsidP="008B6724">
            <w:pPr>
              <w:spacing w:before="100" w:beforeAutospacing="1" w:after="100" w:afterAutospacing="1"/>
              <w:contextualSpacing/>
              <w:rPr>
                <w:sz w:val="16"/>
                <w:szCs w:val="16"/>
              </w:rPr>
            </w:pPr>
            <w:r w:rsidRPr="00C97215">
              <w:rPr>
                <w:sz w:val="16"/>
                <w:szCs w:val="16"/>
              </w:rPr>
              <w:t xml:space="preserve">Gltf2.0 is an existing scene </w:t>
            </w:r>
            <w:r>
              <w:rPr>
                <w:sz w:val="16"/>
                <w:szCs w:val="16"/>
              </w:rPr>
              <w:t>description</w:t>
            </w:r>
            <w:r w:rsidRPr="00C97215">
              <w:rPr>
                <w:sz w:val="16"/>
                <w:szCs w:val="16"/>
              </w:rPr>
              <w:t>. The design based on glTF can be used as a blueprint for developing similar extensions to other existing scene description formats such as USD and OSG.</w:t>
            </w:r>
          </w:p>
        </w:tc>
        <w:tc>
          <w:tcPr>
            <w:tcW w:w="955" w:type="pct"/>
            <w:shd w:val="clear" w:color="auto" w:fill="FFFFFF" w:themeFill="background1"/>
          </w:tcPr>
          <w:p w14:paraId="4727F0BF" w14:textId="77777777" w:rsidR="00220F88" w:rsidRPr="00C97215" w:rsidRDefault="00220F88" w:rsidP="008B6724">
            <w:pPr>
              <w:spacing w:before="100" w:beforeAutospacing="1" w:after="100" w:afterAutospacing="1"/>
              <w:contextualSpacing/>
              <w:rPr>
                <w:sz w:val="16"/>
                <w:szCs w:val="16"/>
              </w:rPr>
            </w:pPr>
          </w:p>
        </w:tc>
        <w:tc>
          <w:tcPr>
            <w:tcW w:w="699" w:type="pct"/>
            <w:shd w:val="clear" w:color="auto" w:fill="D6E3BC" w:themeFill="accent3" w:themeFillTint="66"/>
          </w:tcPr>
          <w:p w14:paraId="624BA208" w14:textId="77777777" w:rsidR="00220F88" w:rsidRPr="00C97215" w:rsidRDefault="00220F88" w:rsidP="008B6724">
            <w:pPr>
              <w:spacing w:before="100" w:beforeAutospacing="1" w:after="100" w:afterAutospacing="1"/>
              <w:contextualSpacing/>
              <w:rPr>
                <w:sz w:val="16"/>
                <w:szCs w:val="16"/>
              </w:rPr>
            </w:pPr>
            <w:r>
              <w:rPr>
                <w:sz w:val="16"/>
                <w:szCs w:val="16"/>
              </w:rPr>
              <w:t>Completed</w:t>
            </w:r>
          </w:p>
        </w:tc>
        <w:tc>
          <w:tcPr>
            <w:tcW w:w="698" w:type="pct"/>
            <w:shd w:val="clear" w:color="auto" w:fill="FFFFFF" w:themeFill="background1"/>
          </w:tcPr>
          <w:p w14:paraId="0A93F429" w14:textId="77777777" w:rsidR="00220F88" w:rsidRPr="00C97215" w:rsidRDefault="00220F88" w:rsidP="008B6724">
            <w:pPr>
              <w:spacing w:before="100" w:beforeAutospacing="1" w:after="100" w:afterAutospacing="1"/>
              <w:contextualSpacing/>
              <w:rPr>
                <w:sz w:val="24"/>
                <w:szCs w:val="24"/>
              </w:rPr>
            </w:pPr>
            <w:r w:rsidRPr="00C97215">
              <w:rPr>
                <w:sz w:val="16"/>
                <w:szCs w:val="16"/>
              </w:rPr>
              <w:t>1</w:t>
            </w:r>
            <w:r w:rsidRPr="00C97215">
              <w:rPr>
                <w:sz w:val="16"/>
                <w:szCs w:val="16"/>
              </w:rPr>
              <w:br/>
              <w:t>basic test. Use gltf.</w:t>
            </w:r>
          </w:p>
        </w:tc>
      </w:tr>
      <w:tr w:rsidR="00220F88" w:rsidRPr="00C97215" w14:paraId="3C7C6109" w14:textId="77777777" w:rsidTr="008B6724">
        <w:tc>
          <w:tcPr>
            <w:tcW w:w="412" w:type="pct"/>
          </w:tcPr>
          <w:p w14:paraId="540CC644" w14:textId="77777777" w:rsidR="00220F88" w:rsidRPr="00C97215" w:rsidRDefault="00220F88" w:rsidP="008B6724">
            <w:pPr>
              <w:spacing w:before="100" w:beforeAutospacing="1" w:after="100" w:afterAutospacing="1"/>
              <w:contextualSpacing/>
              <w:rPr>
                <w:sz w:val="16"/>
                <w:szCs w:val="16"/>
              </w:rPr>
            </w:pPr>
            <w:r w:rsidRPr="00C97215">
              <w:rPr>
                <w:sz w:val="16"/>
                <w:szCs w:val="16"/>
              </w:rPr>
              <w:t>5</w:t>
            </w:r>
          </w:p>
        </w:tc>
        <w:tc>
          <w:tcPr>
            <w:tcW w:w="955" w:type="pct"/>
            <w:gridSpan w:val="2"/>
          </w:tcPr>
          <w:p w14:paraId="091F09A1" w14:textId="77777777" w:rsidR="00220F88" w:rsidRPr="00C97215" w:rsidRDefault="00220F88" w:rsidP="008B6724">
            <w:pPr>
              <w:spacing w:before="100" w:beforeAutospacing="1" w:after="100" w:afterAutospacing="1"/>
              <w:contextualSpacing/>
              <w:rPr>
                <w:sz w:val="16"/>
                <w:szCs w:val="16"/>
              </w:rPr>
            </w:pPr>
            <w:r w:rsidRPr="00C97215">
              <w:rPr>
                <w:sz w:val="16"/>
                <w:szCs w:val="16"/>
              </w:rPr>
              <w:t>The solution shall reuse existing interfaces/API definitions (also from other SDOs) whenever possible and appropriate</w:t>
            </w:r>
          </w:p>
        </w:tc>
        <w:tc>
          <w:tcPr>
            <w:tcW w:w="1281" w:type="pct"/>
            <w:shd w:val="clear" w:color="auto" w:fill="FFFF00"/>
          </w:tcPr>
          <w:p w14:paraId="06C120AF" w14:textId="77777777" w:rsidR="00220F88" w:rsidRPr="00C97215" w:rsidRDefault="00220F88" w:rsidP="008B6724">
            <w:pPr>
              <w:spacing w:before="100" w:beforeAutospacing="1" w:after="100" w:afterAutospacing="1"/>
              <w:contextualSpacing/>
              <w:rPr>
                <w:sz w:val="16"/>
                <w:szCs w:val="16"/>
              </w:rPr>
            </w:pPr>
            <w:r w:rsidRPr="00C97215">
              <w:rPr>
                <w:sz w:val="16"/>
                <w:szCs w:val="16"/>
              </w:rPr>
              <w:t xml:space="preserve">Gltf2.0 </w:t>
            </w:r>
            <w:r>
              <w:rPr>
                <w:sz w:val="16"/>
                <w:szCs w:val="16"/>
              </w:rPr>
              <w:t>basic functionalities to build APIs on top of it</w:t>
            </w:r>
            <w:r w:rsidRPr="00C97215">
              <w:rPr>
                <w:sz w:val="16"/>
                <w:szCs w:val="16"/>
              </w:rPr>
              <w:t xml:space="preserve">. </w:t>
            </w:r>
            <w:r>
              <w:rPr>
                <w:sz w:val="16"/>
                <w:szCs w:val="16"/>
              </w:rPr>
              <w:t xml:space="preserve">Relevant </w:t>
            </w:r>
            <w:r w:rsidRPr="00C97215">
              <w:rPr>
                <w:sz w:val="16"/>
                <w:szCs w:val="16"/>
              </w:rPr>
              <w:t>ones will be defined by MPEG but re-using also concepts defined in W3C for HTML-5.</w:t>
            </w:r>
          </w:p>
        </w:tc>
        <w:tc>
          <w:tcPr>
            <w:tcW w:w="955" w:type="pct"/>
            <w:shd w:val="clear" w:color="auto" w:fill="FFFFFF" w:themeFill="background1"/>
          </w:tcPr>
          <w:p w14:paraId="3A0FA015" w14:textId="77777777" w:rsidR="00220F88" w:rsidRPr="00C97215" w:rsidRDefault="00220F88" w:rsidP="008B6724">
            <w:pPr>
              <w:spacing w:before="100" w:beforeAutospacing="1" w:after="100" w:afterAutospacing="1"/>
              <w:contextualSpacing/>
              <w:rPr>
                <w:sz w:val="16"/>
                <w:szCs w:val="16"/>
              </w:rPr>
            </w:pPr>
            <w:r>
              <w:rPr>
                <w:sz w:val="16"/>
                <w:szCs w:val="16"/>
              </w:rPr>
              <w:t>Addressed</w:t>
            </w:r>
            <w:r w:rsidRPr="00C97215">
              <w:rPr>
                <w:sz w:val="16"/>
                <w:szCs w:val="16"/>
              </w:rPr>
              <w:t xml:space="preserve"> in </w:t>
            </w:r>
            <w:r>
              <w:rPr>
                <w:sz w:val="16"/>
                <w:szCs w:val="16"/>
              </w:rPr>
              <w:t>DIS</w:t>
            </w:r>
            <w:r w:rsidRPr="00C97215">
              <w:rPr>
                <w:sz w:val="16"/>
                <w:szCs w:val="16"/>
              </w:rPr>
              <w:t>, API</w:t>
            </w:r>
            <w:r>
              <w:rPr>
                <w:sz w:val="16"/>
                <w:szCs w:val="16"/>
              </w:rPr>
              <w:t>s</w:t>
            </w:r>
            <w:r w:rsidRPr="00C97215">
              <w:rPr>
                <w:sz w:val="16"/>
                <w:szCs w:val="16"/>
              </w:rPr>
              <w:t xml:space="preserve"> between presentation engine and media access functions</w:t>
            </w:r>
            <w:r>
              <w:rPr>
                <w:sz w:val="16"/>
                <w:szCs w:val="16"/>
              </w:rPr>
              <w:t xml:space="preserve"> defined</w:t>
            </w:r>
            <w:r w:rsidRPr="00C97215">
              <w:rPr>
                <w:sz w:val="16"/>
                <w:szCs w:val="16"/>
              </w:rPr>
              <w:t>.</w:t>
            </w:r>
          </w:p>
        </w:tc>
        <w:tc>
          <w:tcPr>
            <w:tcW w:w="699" w:type="pct"/>
            <w:shd w:val="clear" w:color="auto" w:fill="FFFFFF" w:themeFill="background1"/>
          </w:tcPr>
          <w:p w14:paraId="047D1C8D" w14:textId="77777777" w:rsidR="00220F88" w:rsidRDefault="00220F88" w:rsidP="008B6724">
            <w:pPr>
              <w:spacing w:before="100" w:beforeAutospacing="1" w:after="100" w:afterAutospacing="1"/>
              <w:contextualSpacing/>
              <w:rPr>
                <w:color w:val="FF0000"/>
                <w:sz w:val="16"/>
                <w:szCs w:val="16"/>
              </w:rPr>
            </w:pPr>
            <w:r>
              <w:rPr>
                <w:sz w:val="16"/>
                <w:szCs w:val="16"/>
              </w:rPr>
              <w:t xml:space="preserve">Partially completed. </w:t>
            </w:r>
            <w:r w:rsidRPr="00F3145F">
              <w:rPr>
                <w:color w:val="FF0000"/>
                <w:sz w:val="16"/>
                <w:szCs w:val="16"/>
              </w:rPr>
              <w:t xml:space="preserve">Evaluate API to </w:t>
            </w:r>
            <w:r>
              <w:rPr>
                <w:color w:val="FF0000"/>
                <w:sz w:val="16"/>
                <w:szCs w:val="16"/>
              </w:rPr>
              <w:t>audio renderer, possibly others API</w:t>
            </w:r>
          </w:p>
          <w:p w14:paraId="4EBCF54F" w14:textId="77777777" w:rsidR="00220F88" w:rsidRPr="00C97215" w:rsidRDefault="00220F88" w:rsidP="008B6724">
            <w:pPr>
              <w:spacing w:before="100" w:beforeAutospacing="1" w:after="100" w:afterAutospacing="1"/>
              <w:contextualSpacing/>
              <w:rPr>
                <w:sz w:val="16"/>
                <w:szCs w:val="16"/>
              </w:rPr>
            </w:pPr>
            <w:r>
              <w:rPr>
                <w:color w:val="FF0000"/>
                <w:sz w:val="16"/>
                <w:szCs w:val="16"/>
              </w:rPr>
              <w:t>Proposed</w:t>
            </w:r>
            <w:r w:rsidRPr="00F3145F">
              <w:rPr>
                <w:color w:val="FF0000"/>
                <w:sz w:val="16"/>
                <w:szCs w:val="16"/>
              </w:rPr>
              <w:t xml:space="preserve"> for phase 3</w:t>
            </w:r>
          </w:p>
        </w:tc>
        <w:tc>
          <w:tcPr>
            <w:tcW w:w="698" w:type="pct"/>
            <w:shd w:val="clear" w:color="auto" w:fill="FFFFFF" w:themeFill="background1"/>
          </w:tcPr>
          <w:p w14:paraId="421BB85B" w14:textId="77777777" w:rsidR="00220F88" w:rsidRPr="00C97215" w:rsidRDefault="00220F88" w:rsidP="008B6724">
            <w:pPr>
              <w:spacing w:before="100" w:beforeAutospacing="1" w:after="100" w:afterAutospacing="1"/>
              <w:contextualSpacing/>
              <w:rPr>
                <w:sz w:val="16"/>
                <w:szCs w:val="16"/>
              </w:rPr>
            </w:pPr>
            <w:r w:rsidRPr="00C97215">
              <w:rPr>
                <w:sz w:val="16"/>
                <w:szCs w:val="16"/>
              </w:rPr>
              <w:t>1</w:t>
            </w:r>
            <w:r w:rsidRPr="00C97215">
              <w:rPr>
                <w:sz w:val="16"/>
                <w:szCs w:val="16"/>
              </w:rPr>
              <w:br/>
              <w:t>basic test. Use gltf.</w:t>
            </w:r>
          </w:p>
        </w:tc>
      </w:tr>
      <w:tr w:rsidR="00220F88" w:rsidRPr="00C97215" w14:paraId="6448E7E7" w14:textId="77777777" w:rsidTr="008B6724">
        <w:tc>
          <w:tcPr>
            <w:tcW w:w="412" w:type="pct"/>
          </w:tcPr>
          <w:p w14:paraId="0AA37848" w14:textId="77777777" w:rsidR="00220F88" w:rsidRPr="00C97215" w:rsidRDefault="00220F88" w:rsidP="008B6724">
            <w:pPr>
              <w:spacing w:before="100" w:beforeAutospacing="1" w:after="100" w:afterAutospacing="1"/>
              <w:contextualSpacing/>
              <w:rPr>
                <w:sz w:val="16"/>
                <w:szCs w:val="16"/>
              </w:rPr>
            </w:pPr>
            <w:r w:rsidRPr="00C97215">
              <w:rPr>
                <w:sz w:val="16"/>
                <w:szCs w:val="16"/>
              </w:rPr>
              <w:t>6</w:t>
            </w:r>
          </w:p>
        </w:tc>
        <w:tc>
          <w:tcPr>
            <w:tcW w:w="955" w:type="pct"/>
            <w:gridSpan w:val="2"/>
          </w:tcPr>
          <w:p w14:paraId="3C4A05BF" w14:textId="77777777" w:rsidR="00220F88" w:rsidRPr="00C97215" w:rsidRDefault="00220F88" w:rsidP="008B6724">
            <w:pPr>
              <w:spacing w:before="100" w:beforeAutospacing="1" w:after="100" w:afterAutospacing="1"/>
              <w:contextualSpacing/>
              <w:rPr>
                <w:sz w:val="16"/>
                <w:szCs w:val="16"/>
              </w:rPr>
            </w:pPr>
            <w:r w:rsidRPr="00C97215">
              <w:rPr>
                <w:sz w:val="16"/>
                <w:szCs w:val="16"/>
              </w:rPr>
              <w:t>It shall be possible to indicate object information in the scene description format such that one can derive a consistent relationship between object map information in a video bitstream and object information signaled in the scene description format</w:t>
            </w:r>
          </w:p>
        </w:tc>
        <w:tc>
          <w:tcPr>
            <w:tcW w:w="1281" w:type="pct"/>
            <w:shd w:val="clear" w:color="auto" w:fill="FFFF00"/>
          </w:tcPr>
          <w:p w14:paraId="7ECB54F0" w14:textId="77777777" w:rsidR="00220F88" w:rsidRPr="00C97215" w:rsidRDefault="00220F88" w:rsidP="008B6724">
            <w:pPr>
              <w:spacing w:before="100" w:beforeAutospacing="1" w:after="100" w:afterAutospacing="1"/>
              <w:contextualSpacing/>
              <w:rPr>
                <w:sz w:val="16"/>
                <w:szCs w:val="16"/>
              </w:rPr>
            </w:pPr>
            <w:r w:rsidRPr="00C97215">
              <w:rPr>
                <w:sz w:val="16"/>
                <w:szCs w:val="16"/>
              </w:rPr>
              <w:t>This requirement is primarily addressed by the media access function.</w:t>
            </w:r>
          </w:p>
          <w:p w14:paraId="5986723F" w14:textId="77777777" w:rsidR="00220F88" w:rsidRPr="00C97215" w:rsidRDefault="00220F88" w:rsidP="008B6724">
            <w:pPr>
              <w:spacing w:before="100" w:beforeAutospacing="1" w:after="100" w:afterAutospacing="1"/>
              <w:contextualSpacing/>
              <w:rPr>
                <w:sz w:val="16"/>
                <w:szCs w:val="16"/>
              </w:rPr>
            </w:pPr>
            <w:r w:rsidRPr="00C97215">
              <w:rPr>
                <w:sz w:val="16"/>
                <w:szCs w:val="16"/>
              </w:rPr>
              <w:t>In addition, information in the scene description takes precedence over information in the media and shall always be present. The scene description may refer to object information in the stream, but in this case, it requires that the information if provided through a well-defined buffer to the presentation engine.</w:t>
            </w:r>
          </w:p>
        </w:tc>
        <w:tc>
          <w:tcPr>
            <w:tcW w:w="955" w:type="pct"/>
            <w:shd w:val="clear" w:color="auto" w:fill="FFFFFF" w:themeFill="background1"/>
          </w:tcPr>
          <w:p w14:paraId="15D9CCDB" w14:textId="77777777" w:rsidR="00220F88" w:rsidRPr="00C97215" w:rsidRDefault="00220F88" w:rsidP="008B6724">
            <w:pPr>
              <w:spacing w:before="100" w:beforeAutospacing="1" w:after="100" w:afterAutospacing="1"/>
              <w:contextualSpacing/>
              <w:rPr>
                <w:sz w:val="16"/>
                <w:szCs w:val="16"/>
              </w:rPr>
            </w:pPr>
            <w:r>
              <w:rPr>
                <w:sz w:val="16"/>
                <w:szCs w:val="16"/>
              </w:rPr>
              <w:t>Addressed</w:t>
            </w:r>
            <w:r w:rsidRPr="00C97215">
              <w:rPr>
                <w:sz w:val="16"/>
                <w:szCs w:val="16"/>
              </w:rPr>
              <w:t xml:space="preserve"> in </w:t>
            </w:r>
            <w:r>
              <w:rPr>
                <w:sz w:val="16"/>
                <w:szCs w:val="16"/>
              </w:rPr>
              <w:t>DIS</w:t>
            </w:r>
            <w:r w:rsidRPr="00C97215">
              <w:rPr>
                <w:sz w:val="16"/>
                <w:szCs w:val="16"/>
              </w:rPr>
              <w:t xml:space="preserve"> as part of the media access function and the buffer management.</w:t>
            </w:r>
          </w:p>
        </w:tc>
        <w:tc>
          <w:tcPr>
            <w:tcW w:w="699" w:type="pct"/>
            <w:shd w:val="clear" w:color="auto" w:fill="D6E3BC" w:themeFill="accent3" w:themeFillTint="66"/>
          </w:tcPr>
          <w:p w14:paraId="5F94AB99" w14:textId="77777777" w:rsidR="00220F88" w:rsidRPr="00C97215" w:rsidRDefault="00220F88" w:rsidP="008B6724">
            <w:pPr>
              <w:spacing w:before="100" w:beforeAutospacing="1" w:after="100" w:afterAutospacing="1"/>
              <w:contextualSpacing/>
              <w:rPr>
                <w:sz w:val="16"/>
                <w:szCs w:val="16"/>
              </w:rPr>
            </w:pPr>
            <w:r>
              <w:rPr>
                <w:sz w:val="16"/>
                <w:szCs w:val="16"/>
              </w:rPr>
              <w:t xml:space="preserve">Completed SD </w:t>
            </w:r>
            <w:r w:rsidRPr="008960C7">
              <w:rPr>
                <w:sz w:val="16"/>
                <w:szCs w:val="16"/>
              </w:rPr>
              <w:t xml:space="preserve">1st edition </w:t>
            </w:r>
          </w:p>
        </w:tc>
        <w:tc>
          <w:tcPr>
            <w:tcW w:w="698" w:type="pct"/>
            <w:shd w:val="clear" w:color="auto" w:fill="FFFFFF" w:themeFill="background1"/>
          </w:tcPr>
          <w:p w14:paraId="6587F5B4" w14:textId="77777777" w:rsidR="00220F88" w:rsidRPr="00C97215" w:rsidRDefault="00220F88" w:rsidP="008B6724">
            <w:pPr>
              <w:spacing w:before="100" w:beforeAutospacing="1" w:after="100" w:afterAutospacing="1"/>
              <w:contextualSpacing/>
              <w:rPr>
                <w:sz w:val="16"/>
                <w:szCs w:val="16"/>
              </w:rPr>
            </w:pPr>
            <w:r w:rsidRPr="00C97215">
              <w:rPr>
                <w:sz w:val="16"/>
                <w:szCs w:val="16"/>
              </w:rPr>
              <w:t>1</w:t>
            </w:r>
            <w:r w:rsidRPr="00C97215">
              <w:rPr>
                <w:sz w:val="16"/>
                <w:szCs w:val="16"/>
              </w:rPr>
              <w:br/>
              <w:t>add a V-PCC/MIV object to a gltf scene.</w:t>
            </w:r>
          </w:p>
          <w:p w14:paraId="2BE9F486" w14:textId="77777777" w:rsidR="00220F88" w:rsidRPr="00C97215" w:rsidRDefault="00220F88" w:rsidP="008B6724">
            <w:pPr>
              <w:spacing w:before="100" w:beforeAutospacing="1" w:after="100" w:afterAutospacing="1"/>
              <w:contextualSpacing/>
              <w:rPr>
                <w:sz w:val="16"/>
                <w:szCs w:val="16"/>
              </w:rPr>
            </w:pPr>
          </w:p>
          <w:p w14:paraId="4956955E" w14:textId="77777777" w:rsidR="00220F88" w:rsidRPr="00C97215" w:rsidRDefault="00220F88" w:rsidP="008B6724">
            <w:pPr>
              <w:spacing w:before="100" w:beforeAutospacing="1" w:after="100" w:afterAutospacing="1"/>
              <w:contextualSpacing/>
              <w:rPr>
                <w:sz w:val="16"/>
                <w:szCs w:val="16"/>
              </w:rPr>
            </w:pPr>
            <w:r w:rsidRPr="00C97215">
              <w:rPr>
                <w:sz w:val="16"/>
                <w:szCs w:val="16"/>
              </w:rPr>
              <w:t>Add a 360 object to a gltf scene</w:t>
            </w:r>
          </w:p>
          <w:p w14:paraId="19AD0514" w14:textId="77777777" w:rsidR="00220F88" w:rsidRPr="00C97215" w:rsidRDefault="00220F88" w:rsidP="008B6724">
            <w:pPr>
              <w:spacing w:before="100" w:beforeAutospacing="1" w:after="100" w:afterAutospacing="1"/>
              <w:contextualSpacing/>
              <w:rPr>
                <w:sz w:val="16"/>
                <w:szCs w:val="16"/>
              </w:rPr>
            </w:pPr>
          </w:p>
          <w:p w14:paraId="1DA88026" w14:textId="77777777" w:rsidR="00220F88" w:rsidRPr="00C97215" w:rsidRDefault="00220F88" w:rsidP="008B6724">
            <w:pPr>
              <w:spacing w:before="100" w:beforeAutospacing="1" w:after="100" w:afterAutospacing="1"/>
              <w:contextualSpacing/>
              <w:rPr>
                <w:sz w:val="16"/>
                <w:szCs w:val="16"/>
              </w:rPr>
            </w:pPr>
            <w:r w:rsidRPr="00C97215">
              <w:rPr>
                <w:sz w:val="16"/>
                <w:szCs w:val="16"/>
              </w:rPr>
              <w:t>Combine a V-PCC/MIV object with a 360 object.</w:t>
            </w:r>
          </w:p>
        </w:tc>
      </w:tr>
      <w:tr w:rsidR="00220F88" w:rsidRPr="00C97215" w14:paraId="5074B54E" w14:textId="77777777" w:rsidTr="008B6724">
        <w:tc>
          <w:tcPr>
            <w:tcW w:w="412" w:type="pct"/>
          </w:tcPr>
          <w:p w14:paraId="5BF5684D" w14:textId="77777777" w:rsidR="00220F88" w:rsidRPr="00C97215" w:rsidRDefault="00220F88" w:rsidP="008B6724">
            <w:pPr>
              <w:spacing w:before="100" w:beforeAutospacing="1" w:after="100" w:afterAutospacing="1"/>
              <w:contextualSpacing/>
              <w:rPr>
                <w:sz w:val="16"/>
                <w:szCs w:val="16"/>
              </w:rPr>
            </w:pPr>
            <w:r w:rsidRPr="00C97215">
              <w:rPr>
                <w:sz w:val="16"/>
                <w:szCs w:val="16"/>
              </w:rPr>
              <w:t>7</w:t>
            </w:r>
          </w:p>
        </w:tc>
        <w:tc>
          <w:tcPr>
            <w:tcW w:w="955" w:type="pct"/>
            <w:gridSpan w:val="2"/>
          </w:tcPr>
          <w:p w14:paraId="70AF3493" w14:textId="77777777" w:rsidR="00220F88" w:rsidRPr="00C97215" w:rsidRDefault="00220F88" w:rsidP="008B6724">
            <w:pPr>
              <w:spacing w:before="100" w:beforeAutospacing="1" w:after="100" w:afterAutospacing="1"/>
              <w:contextualSpacing/>
              <w:rPr>
                <w:sz w:val="16"/>
                <w:szCs w:val="16"/>
              </w:rPr>
            </w:pPr>
            <w:r w:rsidRPr="00C97215">
              <w:rPr>
                <w:sz w:val="16"/>
                <w:szCs w:val="16"/>
              </w:rPr>
              <w:t>The information signaled in the scene description format shall be consistent with presentation layer information signaled in the video/audio bitstream at the codec layer as well as information signaled in the media formats at the systems level via ISOBMFF, DASH, etc… In case of contradicting information, the scene description format shall take precedence</w:t>
            </w:r>
          </w:p>
        </w:tc>
        <w:tc>
          <w:tcPr>
            <w:tcW w:w="1281" w:type="pct"/>
            <w:shd w:val="clear" w:color="auto" w:fill="FFFF00"/>
          </w:tcPr>
          <w:p w14:paraId="0C80ED1B" w14:textId="77777777" w:rsidR="00220F88" w:rsidRPr="00C97215" w:rsidRDefault="00220F88" w:rsidP="008B6724">
            <w:pPr>
              <w:spacing w:before="100" w:beforeAutospacing="1" w:after="100" w:afterAutospacing="1"/>
              <w:contextualSpacing/>
              <w:rPr>
                <w:sz w:val="16"/>
                <w:szCs w:val="16"/>
              </w:rPr>
            </w:pPr>
            <w:r w:rsidRPr="00C97215">
              <w:rPr>
                <w:sz w:val="16"/>
                <w:szCs w:val="16"/>
              </w:rPr>
              <w:t>This needs to be well-documented in the standard and requires detailed and consistent information for each MPEG media that is added to Scene description. It is a matter of well-defined extensions.</w:t>
            </w:r>
          </w:p>
          <w:p w14:paraId="4914E878" w14:textId="77777777" w:rsidR="00220F88" w:rsidRPr="00C97215" w:rsidRDefault="00220F88" w:rsidP="008B6724">
            <w:pPr>
              <w:spacing w:before="100" w:beforeAutospacing="1" w:after="100" w:afterAutospacing="1"/>
              <w:contextualSpacing/>
              <w:rPr>
                <w:sz w:val="16"/>
                <w:szCs w:val="16"/>
              </w:rPr>
            </w:pPr>
          </w:p>
          <w:p w14:paraId="42271E42" w14:textId="77777777" w:rsidR="00220F88" w:rsidRPr="00C97215" w:rsidRDefault="00220F88" w:rsidP="008B6724">
            <w:pPr>
              <w:rPr>
                <w:sz w:val="16"/>
                <w:szCs w:val="16"/>
                <w:lang w:val="en-CA"/>
              </w:rPr>
            </w:pPr>
            <w:r w:rsidRPr="00C97215">
              <w:rPr>
                <w:sz w:val="16"/>
                <w:szCs w:val="16"/>
                <w:lang w:val="en-CA"/>
              </w:rPr>
              <w:t xml:space="preserve">The MPEG-I architecture has been designed to properly decouple the media format as it is stored or delivered from the actual media data that is used for rendering. The Presentation Engine expects media data to be in raw graphics/audio formats (e.g. vertex buffers, color buffers, normal buffers, audio sample buffers, …). Any decoding and processing of the actual media to reformat it for rendering is done in the processing pipeline and is guided by the Media Access Function based on information received from the scene graph. </w:t>
            </w:r>
          </w:p>
          <w:p w14:paraId="71C09B92" w14:textId="77777777" w:rsidR="00220F88" w:rsidRPr="00C97215" w:rsidRDefault="00220F88" w:rsidP="008B6724">
            <w:pPr>
              <w:rPr>
                <w:sz w:val="16"/>
                <w:szCs w:val="16"/>
                <w:lang w:val="en-CA"/>
              </w:rPr>
            </w:pPr>
            <w:r w:rsidRPr="00C97215">
              <w:rPr>
                <w:sz w:val="16"/>
                <w:szCs w:val="16"/>
                <w:lang w:val="en-CA"/>
              </w:rPr>
              <w:t xml:space="preserve">The following figure shows how the pipelines </w:t>
            </w:r>
            <w:r w:rsidRPr="00C97215">
              <w:rPr>
                <w:sz w:val="16"/>
                <w:szCs w:val="16"/>
                <w:lang w:val="en-CA"/>
              </w:rPr>
              <w:lastRenderedPageBreak/>
              <w:t>can be constructed to feed raw data into the buffers, which will be used for rendering by the Presentation Engine.</w:t>
            </w:r>
          </w:p>
          <w:p w14:paraId="051D28D4" w14:textId="77777777" w:rsidR="00220F88" w:rsidRPr="00C97215" w:rsidRDefault="00220F88" w:rsidP="008B6724">
            <w:pPr>
              <w:rPr>
                <w:sz w:val="16"/>
                <w:szCs w:val="16"/>
                <w:lang w:val="en-CA"/>
              </w:rPr>
            </w:pPr>
            <w:r w:rsidRPr="00C97215">
              <w:rPr>
                <w:noProof/>
                <w:sz w:val="16"/>
                <w:szCs w:val="16"/>
                <w:lang w:val="en-CA"/>
              </w:rPr>
              <w:drawing>
                <wp:inline distT="0" distB="0" distL="0" distR="0" wp14:anchorId="74E275DD" wp14:editId="2ED098AC">
                  <wp:extent cx="2023815" cy="965204"/>
                  <wp:effectExtent l="0" t="0" r="0" b="6350"/>
                  <wp:docPr id="1" name="Picture 1" descr="A close up of a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close up of a screen&#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44141" cy="974898"/>
                          </a:xfrm>
                          <a:prstGeom prst="rect">
                            <a:avLst/>
                          </a:prstGeom>
                          <a:noFill/>
                          <a:ln>
                            <a:noFill/>
                          </a:ln>
                        </pic:spPr>
                      </pic:pic>
                    </a:graphicData>
                  </a:graphic>
                </wp:inline>
              </w:drawing>
            </w:r>
          </w:p>
          <w:p w14:paraId="4AB3F900" w14:textId="77777777" w:rsidR="00220F88" w:rsidRPr="00C97215" w:rsidRDefault="00220F88" w:rsidP="008B6724">
            <w:pPr>
              <w:spacing w:before="100" w:beforeAutospacing="1" w:after="100" w:afterAutospacing="1"/>
              <w:contextualSpacing/>
              <w:rPr>
                <w:sz w:val="16"/>
                <w:szCs w:val="16"/>
              </w:rPr>
            </w:pPr>
          </w:p>
        </w:tc>
        <w:tc>
          <w:tcPr>
            <w:tcW w:w="955" w:type="pct"/>
            <w:shd w:val="clear" w:color="auto" w:fill="FFFFFF" w:themeFill="background1"/>
          </w:tcPr>
          <w:p w14:paraId="75644060" w14:textId="77777777" w:rsidR="00220F88" w:rsidRPr="00C97215" w:rsidRDefault="00220F88" w:rsidP="008B6724">
            <w:pPr>
              <w:spacing w:before="100" w:beforeAutospacing="1" w:after="100" w:afterAutospacing="1"/>
              <w:contextualSpacing/>
              <w:rPr>
                <w:sz w:val="16"/>
                <w:szCs w:val="16"/>
              </w:rPr>
            </w:pPr>
            <w:r>
              <w:rPr>
                <w:sz w:val="16"/>
                <w:szCs w:val="16"/>
              </w:rPr>
              <w:lastRenderedPageBreak/>
              <w:t>Addressed in DIS</w:t>
            </w:r>
            <w:r w:rsidRPr="00C97215">
              <w:rPr>
                <w:sz w:val="16"/>
                <w:szCs w:val="16"/>
              </w:rPr>
              <w:t xml:space="preserve"> as part of the media access function and the buffer management.</w:t>
            </w:r>
          </w:p>
        </w:tc>
        <w:tc>
          <w:tcPr>
            <w:tcW w:w="699" w:type="pct"/>
            <w:shd w:val="clear" w:color="auto" w:fill="D6E3BC" w:themeFill="accent3" w:themeFillTint="66"/>
          </w:tcPr>
          <w:p w14:paraId="220698BD" w14:textId="77777777" w:rsidR="00220F88" w:rsidRPr="00C97215" w:rsidRDefault="00220F88" w:rsidP="008B6724">
            <w:pPr>
              <w:spacing w:before="100" w:beforeAutospacing="1" w:after="100" w:afterAutospacing="1"/>
              <w:contextualSpacing/>
              <w:rPr>
                <w:sz w:val="16"/>
                <w:szCs w:val="16"/>
              </w:rPr>
            </w:pPr>
            <w:r>
              <w:rPr>
                <w:sz w:val="16"/>
                <w:szCs w:val="16"/>
              </w:rPr>
              <w:t xml:space="preserve">Completed SD </w:t>
            </w:r>
            <w:r w:rsidRPr="008960C7">
              <w:rPr>
                <w:sz w:val="16"/>
                <w:szCs w:val="16"/>
              </w:rPr>
              <w:t>1st edition</w:t>
            </w:r>
          </w:p>
        </w:tc>
        <w:tc>
          <w:tcPr>
            <w:tcW w:w="698" w:type="pct"/>
            <w:shd w:val="clear" w:color="auto" w:fill="FFFFFF" w:themeFill="background1"/>
          </w:tcPr>
          <w:p w14:paraId="721E59DB" w14:textId="77777777" w:rsidR="00220F88" w:rsidRPr="00C97215" w:rsidRDefault="00220F88" w:rsidP="008B6724">
            <w:pPr>
              <w:spacing w:before="100" w:beforeAutospacing="1" w:after="100" w:afterAutospacing="1"/>
              <w:contextualSpacing/>
              <w:rPr>
                <w:sz w:val="16"/>
                <w:szCs w:val="16"/>
              </w:rPr>
            </w:pPr>
            <w:r w:rsidRPr="00C97215">
              <w:rPr>
                <w:sz w:val="16"/>
                <w:szCs w:val="16"/>
              </w:rPr>
              <w:t>2</w:t>
            </w:r>
          </w:p>
          <w:p w14:paraId="116A268A" w14:textId="77777777" w:rsidR="00220F88" w:rsidRPr="00C97215" w:rsidRDefault="00220F88" w:rsidP="008B6724">
            <w:pPr>
              <w:spacing w:before="100" w:beforeAutospacing="1" w:after="100" w:afterAutospacing="1"/>
              <w:contextualSpacing/>
              <w:rPr>
                <w:sz w:val="16"/>
                <w:szCs w:val="16"/>
              </w:rPr>
            </w:pPr>
          </w:p>
          <w:p w14:paraId="305538E7" w14:textId="77777777" w:rsidR="00220F88" w:rsidRPr="00C97215" w:rsidRDefault="00220F88" w:rsidP="008B6724">
            <w:pPr>
              <w:spacing w:before="100" w:beforeAutospacing="1" w:after="100" w:afterAutospacing="1"/>
              <w:contextualSpacing/>
              <w:rPr>
                <w:sz w:val="16"/>
                <w:szCs w:val="16"/>
              </w:rPr>
            </w:pPr>
            <w:r w:rsidRPr="00C97215">
              <w:rPr>
                <w:sz w:val="16"/>
                <w:szCs w:val="16"/>
              </w:rPr>
              <w:t>See above under 6</w:t>
            </w:r>
          </w:p>
        </w:tc>
      </w:tr>
      <w:tr w:rsidR="00220F88" w:rsidRPr="00C97215" w14:paraId="2721DB72" w14:textId="77777777" w:rsidTr="008B6724">
        <w:tc>
          <w:tcPr>
            <w:tcW w:w="412" w:type="pct"/>
          </w:tcPr>
          <w:p w14:paraId="285C64CD" w14:textId="77777777" w:rsidR="00220F88" w:rsidRPr="00C97215" w:rsidRDefault="00220F88" w:rsidP="008B6724">
            <w:pPr>
              <w:spacing w:before="100" w:beforeAutospacing="1" w:after="100" w:afterAutospacing="1"/>
              <w:contextualSpacing/>
              <w:rPr>
                <w:sz w:val="16"/>
                <w:szCs w:val="16"/>
              </w:rPr>
            </w:pPr>
            <w:r w:rsidRPr="00C97215">
              <w:rPr>
                <w:sz w:val="16"/>
                <w:szCs w:val="16"/>
              </w:rPr>
              <w:t>8</w:t>
            </w:r>
          </w:p>
        </w:tc>
        <w:tc>
          <w:tcPr>
            <w:tcW w:w="955" w:type="pct"/>
            <w:gridSpan w:val="2"/>
          </w:tcPr>
          <w:p w14:paraId="7B93E2C9" w14:textId="77777777" w:rsidR="00220F88" w:rsidRPr="00C97215" w:rsidRDefault="00220F88" w:rsidP="008B6724">
            <w:pPr>
              <w:spacing w:before="100" w:beforeAutospacing="1" w:after="100" w:afterAutospacing="1"/>
              <w:contextualSpacing/>
              <w:rPr>
                <w:sz w:val="16"/>
                <w:szCs w:val="16"/>
              </w:rPr>
            </w:pPr>
            <w:r w:rsidRPr="00C97215">
              <w:rPr>
                <w:sz w:val="16"/>
                <w:szCs w:val="16"/>
              </w:rPr>
              <w:t>It shall be possible to associate Information in the media bitstream targeted for the scene description with a processing model.</w:t>
            </w:r>
          </w:p>
        </w:tc>
        <w:tc>
          <w:tcPr>
            <w:tcW w:w="1281" w:type="pct"/>
            <w:shd w:val="clear" w:color="auto" w:fill="FFFF00"/>
          </w:tcPr>
          <w:p w14:paraId="737042CF" w14:textId="77777777" w:rsidR="00220F88" w:rsidRPr="00C97215" w:rsidRDefault="00220F88" w:rsidP="008B6724">
            <w:pPr>
              <w:spacing w:before="100" w:beforeAutospacing="1" w:after="100" w:afterAutospacing="1"/>
              <w:contextualSpacing/>
              <w:rPr>
                <w:sz w:val="16"/>
                <w:szCs w:val="16"/>
              </w:rPr>
            </w:pPr>
            <w:r w:rsidRPr="00C97215">
              <w:rPr>
                <w:sz w:val="16"/>
                <w:szCs w:val="16"/>
              </w:rPr>
              <w:t>Based on the reference design, it requires that metadata in the bitstream is loaded into buffers for consumption the presentation engine with well-defined syntax and semantics.</w:t>
            </w:r>
          </w:p>
          <w:p w14:paraId="34C000E7" w14:textId="77777777" w:rsidR="00220F88" w:rsidRPr="00C97215" w:rsidRDefault="00220F88" w:rsidP="008B6724">
            <w:pPr>
              <w:spacing w:before="100" w:beforeAutospacing="1" w:after="100" w:afterAutospacing="1"/>
              <w:contextualSpacing/>
              <w:rPr>
                <w:sz w:val="16"/>
                <w:szCs w:val="16"/>
              </w:rPr>
            </w:pPr>
            <w:r w:rsidRPr="00C97215">
              <w:rPr>
                <w:sz w:val="16"/>
                <w:szCs w:val="16"/>
              </w:rPr>
              <w:t>Buffers may be static or dynamic.</w:t>
            </w:r>
          </w:p>
        </w:tc>
        <w:tc>
          <w:tcPr>
            <w:tcW w:w="955" w:type="pct"/>
            <w:shd w:val="clear" w:color="auto" w:fill="FFFFFF" w:themeFill="background1"/>
          </w:tcPr>
          <w:p w14:paraId="44EF6194" w14:textId="77777777" w:rsidR="00220F88" w:rsidRPr="00C97215" w:rsidRDefault="00220F88" w:rsidP="008B6724">
            <w:pPr>
              <w:spacing w:before="100" w:beforeAutospacing="1" w:after="100" w:afterAutospacing="1"/>
              <w:contextualSpacing/>
              <w:rPr>
                <w:sz w:val="16"/>
                <w:szCs w:val="16"/>
              </w:rPr>
            </w:pPr>
            <w:r>
              <w:rPr>
                <w:sz w:val="16"/>
                <w:szCs w:val="16"/>
              </w:rPr>
              <w:t>Under development. Basic functions defined in DIS, but n</w:t>
            </w:r>
            <w:r w:rsidRPr="00C97215">
              <w:rPr>
                <w:sz w:val="16"/>
                <w:szCs w:val="16"/>
              </w:rPr>
              <w:t>eeds more work especially on integrating MPEG-defined media formats such as OMAF, PCC, etc.</w:t>
            </w:r>
          </w:p>
          <w:p w14:paraId="2E7F456E" w14:textId="77777777" w:rsidR="00220F88" w:rsidRPr="00C97215" w:rsidRDefault="00220F88" w:rsidP="008B6724">
            <w:pPr>
              <w:spacing w:before="100" w:beforeAutospacing="1" w:after="100" w:afterAutospacing="1"/>
              <w:contextualSpacing/>
              <w:rPr>
                <w:sz w:val="16"/>
                <w:szCs w:val="16"/>
              </w:rPr>
            </w:pPr>
          </w:p>
          <w:p w14:paraId="63975E8E" w14:textId="77777777" w:rsidR="00220F88" w:rsidRPr="00C97215" w:rsidRDefault="00220F88" w:rsidP="008B6724">
            <w:pPr>
              <w:spacing w:before="100" w:beforeAutospacing="1" w:after="100" w:afterAutospacing="1"/>
              <w:contextualSpacing/>
              <w:rPr>
                <w:sz w:val="16"/>
                <w:szCs w:val="16"/>
              </w:rPr>
            </w:pPr>
            <w:r w:rsidRPr="00C97215">
              <w:rPr>
                <w:sz w:val="16"/>
                <w:szCs w:val="16"/>
              </w:rPr>
              <w:t>Also dynamic metadata, for example carried in SEI messages such as recommended viewports would need processing models.</w:t>
            </w:r>
          </w:p>
          <w:p w14:paraId="4113665F" w14:textId="77777777" w:rsidR="00220F88" w:rsidRPr="00C97215" w:rsidRDefault="00220F88" w:rsidP="008B6724">
            <w:pPr>
              <w:spacing w:before="100" w:beforeAutospacing="1" w:after="100" w:afterAutospacing="1"/>
              <w:contextualSpacing/>
              <w:rPr>
                <w:sz w:val="16"/>
                <w:szCs w:val="16"/>
              </w:rPr>
            </w:pPr>
          </w:p>
          <w:p w14:paraId="204B1CDC" w14:textId="77777777" w:rsidR="00220F88" w:rsidRPr="00C97215" w:rsidRDefault="00220F88" w:rsidP="008B6724">
            <w:pPr>
              <w:spacing w:before="100" w:beforeAutospacing="1" w:after="100" w:afterAutospacing="1"/>
              <w:contextualSpacing/>
              <w:rPr>
                <w:sz w:val="16"/>
                <w:szCs w:val="16"/>
              </w:rPr>
            </w:pPr>
            <w:r w:rsidRPr="00C97215">
              <w:rPr>
                <w:sz w:val="16"/>
                <w:szCs w:val="16"/>
              </w:rPr>
              <w:t>If processing model is not provided, such metadata is expected to be “lost”/”ignored” in the MAF processing.</w:t>
            </w:r>
          </w:p>
        </w:tc>
        <w:tc>
          <w:tcPr>
            <w:tcW w:w="699" w:type="pct"/>
            <w:shd w:val="clear" w:color="auto" w:fill="FFFFFF" w:themeFill="background1"/>
          </w:tcPr>
          <w:p w14:paraId="7C9EEF4C" w14:textId="77777777" w:rsidR="00220F88" w:rsidRPr="00C97215" w:rsidRDefault="00220F88" w:rsidP="008B6724">
            <w:pPr>
              <w:spacing w:before="100" w:beforeAutospacing="1" w:after="100" w:afterAutospacing="1"/>
              <w:contextualSpacing/>
              <w:rPr>
                <w:sz w:val="16"/>
                <w:szCs w:val="16"/>
              </w:rPr>
            </w:pPr>
            <w:r>
              <w:rPr>
                <w:sz w:val="16"/>
                <w:szCs w:val="16"/>
              </w:rPr>
              <w:t xml:space="preserve"> </w:t>
            </w:r>
            <w:r w:rsidRPr="00D6123B">
              <w:rPr>
                <w:color w:val="FF0000"/>
                <w:sz w:val="16"/>
                <w:szCs w:val="16"/>
              </w:rPr>
              <w:t>Status ???</w:t>
            </w:r>
          </w:p>
        </w:tc>
        <w:tc>
          <w:tcPr>
            <w:tcW w:w="698" w:type="pct"/>
            <w:shd w:val="clear" w:color="auto" w:fill="FFFFFF" w:themeFill="background1"/>
          </w:tcPr>
          <w:p w14:paraId="784F2C78" w14:textId="77777777" w:rsidR="00220F88" w:rsidRPr="00C97215" w:rsidRDefault="00220F88" w:rsidP="008B6724">
            <w:pPr>
              <w:spacing w:before="100" w:beforeAutospacing="1" w:after="100" w:afterAutospacing="1"/>
              <w:contextualSpacing/>
              <w:rPr>
                <w:sz w:val="16"/>
                <w:szCs w:val="16"/>
              </w:rPr>
            </w:pPr>
            <w:r w:rsidRPr="00C97215">
              <w:rPr>
                <w:sz w:val="16"/>
                <w:szCs w:val="16"/>
              </w:rPr>
              <w:t>1</w:t>
            </w:r>
          </w:p>
          <w:p w14:paraId="1069ED29" w14:textId="77777777" w:rsidR="00220F88" w:rsidRPr="00C97215" w:rsidRDefault="00220F88" w:rsidP="008B6724">
            <w:pPr>
              <w:spacing w:before="100" w:beforeAutospacing="1" w:after="100" w:afterAutospacing="1"/>
              <w:contextualSpacing/>
              <w:rPr>
                <w:sz w:val="16"/>
                <w:szCs w:val="16"/>
              </w:rPr>
            </w:pPr>
          </w:p>
          <w:p w14:paraId="4ABBF138" w14:textId="77777777" w:rsidR="00220F88" w:rsidRPr="00C97215" w:rsidRDefault="00220F88" w:rsidP="008B6724">
            <w:pPr>
              <w:spacing w:before="100" w:beforeAutospacing="1" w:after="100" w:afterAutospacing="1"/>
              <w:contextualSpacing/>
              <w:rPr>
                <w:sz w:val="16"/>
                <w:szCs w:val="16"/>
              </w:rPr>
            </w:pPr>
            <w:r w:rsidRPr="00C97215">
              <w:rPr>
                <w:sz w:val="16"/>
                <w:szCs w:val="16"/>
              </w:rPr>
              <w:t>See test scenarios under 6.</w:t>
            </w:r>
          </w:p>
        </w:tc>
      </w:tr>
      <w:tr w:rsidR="00220F88" w:rsidRPr="00C97215" w14:paraId="3846B382" w14:textId="77777777" w:rsidTr="008B6724">
        <w:tc>
          <w:tcPr>
            <w:tcW w:w="412" w:type="pct"/>
          </w:tcPr>
          <w:p w14:paraId="58EC5FAE" w14:textId="77777777" w:rsidR="00220F88" w:rsidRPr="00C97215" w:rsidRDefault="00220F88" w:rsidP="008B6724">
            <w:pPr>
              <w:spacing w:before="100" w:beforeAutospacing="1" w:after="100" w:afterAutospacing="1"/>
              <w:contextualSpacing/>
              <w:rPr>
                <w:sz w:val="16"/>
                <w:szCs w:val="16"/>
              </w:rPr>
            </w:pPr>
            <w:r w:rsidRPr="00C97215">
              <w:rPr>
                <w:sz w:val="16"/>
                <w:szCs w:val="16"/>
              </w:rPr>
              <w:t>9</w:t>
            </w:r>
          </w:p>
        </w:tc>
        <w:tc>
          <w:tcPr>
            <w:tcW w:w="955" w:type="pct"/>
            <w:gridSpan w:val="2"/>
          </w:tcPr>
          <w:p w14:paraId="7F1F8A0C" w14:textId="77777777" w:rsidR="00220F88" w:rsidRPr="00C97215" w:rsidRDefault="00220F88" w:rsidP="008B6724">
            <w:pPr>
              <w:spacing w:before="100" w:beforeAutospacing="1" w:after="100" w:afterAutospacing="1"/>
              <w:contextualSpacing/>
              <w:rPr>
                <w:sz w:val="16"/>
                <w:szCs w:val="16"/>
              </w:rPr>
            </w:pPr>
            <w:r w:rsidRPr="00C97215">
              <w:rPr>
                <w:sz w:val="16"/>
                <w:szCs w:val="16"/>
              </w:rPr>
              <w:t>The scene description shall enable the option to describe the scene using geographical coordinate systems.</w:t>
            </w:r>
          </w:p>
        </w:tc>
        <w:tc>
          <w:tcPr>
            <w:tcW w:w="1281" w:type="pct"/>
            <w:shd w:val="clear" w:color="auto" w:fill="95B3D7" w:themeFill="accent1" w:themeFillTint="99"/>
          </w:tcPr>
          <w:p w14:paraId="77FFE784" w14:textId="77777777" w:rsidR="00220F88" w:rsidRPr="00C97215" w:rsidRDefault="00220F88" w:rsidP="008B6724">
            <w:pPr>
              <w:spacing w:before="100" w:beforeAutospacing="1" w:after="100" w:afterAutospacing="1"/>
              <w:contextualSpacing/>
              <w:rPr>
                <w:sz w:val="16"/>
                <w:szCs w:val="16"/>
              </w:rPr>
            </w:pPr>
            <w:r w:rsidRPr="00C97215">
              <w:rPr>
                <w:sz w:val="16"/>
                <w:szCs w:val="16"/>
              </w:rPr>
              <w:t>glTF2 has currently no support for geographical coordinate systems.</w:t>
            </w:r>
          </w:p>
        </w:tc>
        <w:tc>
          <w:tcPr>
            <w:tcW w:w="955" w:type="pct"/>
            <w:shd w:val="clear" w:color="auto" w:fill="FFFFFF" w:themeFill="background1"/>
          </w:tcPr>
          <w:p w14:paraId="2F61A838" w14:textId="77777777" w:rsidR="00220F88" w:rsidRPr="00C97215" w:rsidRDefault="00220F88" w:rsidP="008B6724">
            <w:pPr>
              <w:spacing w:before="100" w:beforeAutospacing="1" w:after="100" w:afterAutospacing="1"/>
              <w:contextualSpacing/>
              <w:rPr>
                <w:sz w:val="16"/>
                <w:szCs w:val="16"/>
              </w:rPr>
            </w:pPr>
            <w:r w:rsidRPr="00C97215">
              <w:rPr>
                <w:sz w:val="16"/>
                <w:szCs w:val="16"/>
              </w:rPr>
              <w:t>Under development in TUC as part of the media access function and the buffer management.</w:t>
            </w:r>
          </w:p>
          <w:p w14:paraId="507F2A29" w14:textId="77777777" w:rsidR="00220F88" w:rsidRPr="00C97215" w:rsidRDefault="00220F88" w:rsidP="008B6724">
            <w:pPr>
              <w:spacing w:before="100" w:beforeAutospacing="1" w:after="100" w:afterAutospacing="1"/>
              <w:contextualSpacing/>
              <w:rPr>
                <w:sz w:val="16"/>
                <w:szCs w:val="16"/>
              </w:rPr>
            </w:pPr>
          </w:p>
        </w:tc>
        <w:tc>
          <w:tcPr>
            <w:tcW w:w="699" w:type="pct"/>
            <w:shd w:val="clear" w:color="auto" w:fill="D6E3BC" w:themeFill="accent3" w:themeFillTint="66"/>
          </w:tcPr>
          <w:p w14:paraId="39813B1D" w14:textId="77777777" w:rsidR="00220F88" w:rsidRPr="00C97215" w:rsidRDefault="00220F88" w:rsidP="008B6724">
            <w:pPr>
              <w:spacing w:before="100" w:beforeAutospacing="1" w:after="100" w:afterAutospacing="1"/>
              <w:contextualSpacing/>
              <w:rPr>
                <w:sz w:val="16"/>
                <w:szCs w:val="16"/>
              </w:rPr>
            </w:pPr>
            <w:r>
              <w:rPr>
                <w:sz w:val="16"/>
                <w:szCs w:val="16"/>
              </w:rPr>
              <w:t>Completed in AMD2 with AR anchor and geospatial trackable</w:t>
            </w:r>
          </w:p>
        </w:tc>
        <w:tc>
          <w:tcPr>
            <w:tcW w:w="698" w:type="pct"/>
            <w:shd w:val="clear" w:color="auto" w:fill="FFFFFF" w:themeFill="background1"/>
          </w:tcPr>
          <w:p w14:paraId="2DC5A7AB" w14:textId="77777777" w:rsidR="00220F88" w:rsidRPr="00C97215" w:rsidRDefault="00220F88" w:rsidP="008B6724">
            <w:pPr>
              <w:spacing w:before="100" w:beforeAutospacing="1" w:after="100" w:afterAutospacing="1"/>
              <w:contextualSpacing/>
              <w:rPr>
                <w:sz w:val="16"/>
                <w:szCs w:val="16"/>
              </w:rPr>
            </w:pPr>
            <w:r w:rsidRPr="00C97215">
              <w:rPr>
                <w:sz w:val="16"/>
                <w:szCs w:val="16"/>
              </w:rPr>
              <w:t>3</w:t>
            </w:r>
          </w:p>
          <w:p w14:paraId="12BE26B0" w14:textId="77777777" w:rsidR="00220F88" w:rsidRPr="00C97215" w:rsidRDefault="00220F88" w:rsidP="008B6724">
            <w:pPr>
              <w:spacing w:before="100" w:beforeAutospacing="1" w:after="100" w:afterAutospacing="1"/>
              <w:contextualSpacing/>
              <w:rPr>
                <w:sz w:val="16"/>
                <w:szCs w:val="16"/>
              </w:rPr>
            </w:pPr>
          </w:p>
          <w:p w14:paraId="23DEE011" w14:textId="77777777" w:rsidR="00220F88" w:rsidRPr="00C97215" w:rsidRDefault="00220F88" w:rsidP="008B6724">
            <w:pPr>
              <w:spacing w:before="100" w:beforeAutospacing="1" w:after="100" w:afterAutospacing="1"/>
              <w:contextualSpacing/>
              <w:rPr>
                <w:sz w:val="16"/>
                <w:szCs w:val="16"/>
              </w:rPr>
            </w:pPr>
            <w:r w:rsidRPr="00C97215">
              <w:rPr>
                <w:sz w:val="16"/>
                <w:szCs w:val="16"/>
              </w:rPr>
              <w:t>Test scenario tbd.</w:t>
            </w:r>
          </w:p>
        </w:tc>
      </w:tr>
      <w:tr w:rsidR="00220F88" w:rsidRPr="00C97215" w14:paraId="7E5BFB12" w14:textId="77777777" w:rsidTr="008B6724">
        <w:tc>
          <w:tcPr>
            <w:tcW w:w="412" w:type="pct"/>
          </w:tcPr>
          <w:p w14:paraId="0B615912" w14:textId="77777777" w:rsidR="00220F88" w:rsidRPr="00C97215" w:rsidRDefault="00220F88" w:rsidP="008B6724">
            <w:pPr>
              <w:spacing w:before="100" w:beforeAutospacing="1" w:after="100" w:afterAutospacing="1"/>
              <w:contextualSpacing/>
              <w:rPr>
                <w:sz w:val="16"/>
                <w:szCs w:val="16"/>
              </w:rPr>
            </w:pPr>
            <w:r w:rsidRPr="00C97215">
              <w:rPr>
                <w:sz w:val="16"/>
                <w:szCs w:val="16"/>
              </w:rPr>
              <w:t>10</w:t>
            </w:r>
          </w:p>
        </w:tc>
        <w:tc>
          <w:tcPr>
            <w:tcW w:w="955" w:type="pct"/>
            <w:gridSpan w:val="2"/>
          </w:tcPr>
          <w:p w14:paraId="30A2CF06" w14:textId="77777777" w:rsidR="00220F88" w:rsidRPr="00C97215" w:rsidRDefault="00220F88" w:rsidP="008B6724">
            <w:pPr>
              <w:spacing w:before="100" w:beforeAutospacing="1" w:after="100" w:afterAutospacing="1"/>
              <w:contextualSpacing/>
              <w:rPr>
                <w:sz w:val="16"/>
                <w:szCs w:val="16"/>
              </w:rPr>
            </w:pPr>
            <w:r w:rsidRPr="00C97215">
              <w:rPr>
                <w:sz w:val="16"/>
                <w:szCs w:val="16"/>
              </w:rPr>
              <w:t>The scene description shall enable modular rendering, i.e. smaller portions of the scene can be independently accessed and rendered.</w:t>
            </w:r>
          </w:p>
        </w:tc>
        <w:tc>
          <w:tcPr>
            <w:tcW w:w="1281" w:type="pct"/>
            <w:shd w:val="clear" w:color="auto" w:fill="FFFF00"/>
          </w:tcPr>
          <w:p w14:paraId="70ECD798" w14:textId="77777777" w:rsidR="00220F88" w:rsidRPr="00C97215" w:rsidRDefault="00220F88" w:rsidP="008B6724">
            <w:pPr>
              <w:spacing w:before="100" w:beforeAutospacing="1" w:after="100" w:afterAutospacing="1"/>
              <w:contextualSpacing/>
              <w:rPr>
                <w:sz w:val="16"/>
                <w:szCs w:val="16"/>
              </w:rPr>
            </w:pPr>
            <w:r w:rsidRPr="00C97215">
              <w:rPr>
                <w:sz w:val="16"/>
                <w:szCs w:val="16"/>
              </w:rPr>
              <w:t>The current design permits to only access media that is in the viewport of the scene. The MAF design allows to optimize the access to data according to the current user pose and viewport.</w:t>
            </w:r>
          </w:p>
        </w:tc>
        <w:tc>
          <w:tcPr>
            <w:tcW w:w="955" w:type="pct"/>
            <w:shd w:val="clear" w:color="auto" w:fill="FFFFFF" w:themeFill="background1"/>
          </w:tcPr>
          <w:p w14:paraId="4917C7D2" w14:textId="77777777" w:rsidR="00220F88" w:rsidRPr="00C97215" w:rsidRDefault="00220F88" w:rsidP="008B6724">
            <w:pPr>
              <w:spacing w:before="100" w:beforeAutospacing="1" w:after="100" w:afterAutospacing="1"/>
              <w:contextualSpacing/>
              <w:rPr>
                <w:sz w:val="16"/>
                <w:szCs w:val="16"/>
              </w:rPr>
            </w:pPr>
            <w:r>
              <w:rPr>
                <w:sz w:val="16"/>
                <w:szCs w:val="16"/>
              </w:rPr>
              <w:t xml:space="preserve">Addressed in the </w:t>
            </w:r>
            <w:r w:rsidRPr="00C97215">
              <w:rPr>
                <w:sz w:val="16"/>
                <w:szCs w:val="16"/>
              </w:rPr>
              <w:t xml:space="preserve">in </w:t>
            </w:r>
            <w:r>
              <w:rPr>
                <w:sz w:val="16"/>
                <w:szCs w:val="16"/>
              </w:rPr>
              <w:t xml:space="preserve">the DIS </w:t>
            </w:r>
            <w:r w:rsidRPr="00C97215">
              <w:rPr>
                <w:sz w:val="16"/>
                <w:szCs w:val="16"/>
              </w:rPr>
              <w:t xml:space="preserve">as part of the media access function and the buffer management. </w:t>
            </w:r>
          </w:p>
        </w:tc>
        <w:tc>
          <w:tcPr>
            <w:tcW w:w="699" w:type="pct"/>
            <w:shd w:val="clear" w:color="auto" w:fill="D6E3BC" w:themeFill="accent3" w:themeFillTint="66"/>
          </w:tcPr>
          <w:p w14:paraId="3059A8D1" w14:textId="77777777" w:rsidR="00220F88" w:rsidRPr="00C97215" w:rsidRDefault="00220F88" w:rsidP="008B6724">
            <w:pPr>
              <w:spacing w:before="100" w:beforeAutospacing="1" w:after="100" w:afterAutospacing="1"/>
              <w:contextualSpacing/>
              <w:rPr>
                <w:sz w:val="16"/>
                <w:szCs w:val="16"/>
              </w:rPr>
            </w:pPr>
            <w:r>
              <w:rPr>
                <w:sz w:val="16"/>
                <w:szCs w:val="16"/>
              </w:rPr>
              <w:t>Completed</w:t>
            </w:r>
          </w:p>
        </w:tc>
        <w:tc>
          <w:tcPr>
            <w:tcW w:w="698" w:type="pct"/>
            <w:shd w:val="clear" w:color="auto" w:fill="FFFFFF" w:themeFill="background1"/>
          </w:tcPr>
          <w:p w14:paraId="7AAE387B" w14:textId="77777777" w:rsidR="00220F88" w:rsidRPr="00C97215" w:rsidRDefault="00220F88" w:rsidP="008B6724">
            <w:pPr>
              <w:spacing w:before="100" w:beforeAutospacing="1" w:after="100" w:afterAutospacing="1"/>
              <w:contextualSpacing/>
              <w:rPr>
                <w:sz w:val="16"/>
                <w:szCs w:val="16"/>
              </w:rPr>
            </w:pPr>
            <w:r w:rsidRPr="00C97215">
              <w:rPr>
                <w:sz w:val="16"/>
                <w:szCs w:val="16"/>
              </w:rPr>
              <w:t>3</w:t>
            </w:r>
          </w:p>
          <w:p w14:paraId="08B9CFBB" w14:textId="77777777" w:rsidR="00220F88" w:rsidRPr="00C97215" w:rsidRDefault="00220F88" w:rsidP="008B6724">
            <w:pPr>
              <w:spacing w:before="100" w:beforeAutospacing="1" w:after="100" w:afterAutospacing="1"/>
              <w:contextualSpacing/>
              <w:rPr>
                <w:sz w:val="16"/>
                <w:szCs w:val="16"/>
              </w:rPr>
            </w:pPr>
          </w:p>
          <w:p w14:paraId="5B62F4F3" w14:textId="77777777" w:rsidR="00220F88" w:rsidRPr="00C97215" w:rsidRDefault="00220F88" w:rsidP="008B6724">
            <w:pPr>
              <w:spacing w:before="100" w:beforeAutospacing="1" w:after="100" w:afterAutospacing="1"/>
              <w:contextualSpacing/>
              <w:rPr>
                <w:sz w:val="16"/>
                <w:szCs w:val="16"/>
              </w:rPr>
            </w:pPr>
            <w:r w:rsidRPr="00C97215">
              <w:rPr>
                <w:sz w:val="16"/>
                <w:szCs w:val="16"/>
              </w:rPr>
              <w:t>Test scenario tbd, but requires multiple objects at different viewports. For example two room scenario, where you can walk through.</w:t>
            </w:r>
          </w:p>
        </w:tc>
      </w:tr>
      <w:tr w:rsidR="00220F88" w:rsidRPr="00C97215" w14:paraId="49A8504F" w14:textId="77777777" w:rsidTr="008B6724">
        <w:tc>
          <w:tcPr>
            <w:tcW w:w="2648" w:type="pct"/>
            <w:gridSpan w:val="4"/>
            <w:shd w:val="clear" w:color="auto" w:fill="B2A1C7" w:themeFill="accent4" w:themeFillTint="99"/>
          </w:tcPr>
          <w:p w14:paraId="29BBD7DA" w14:textId="77777777" w:rsidR="00220F88" w:rsidRPr="00C97215" w:rsidRDefault="00220F88" w:rsidP="008B6724">
            <w:pPr>
              <w:spacing w:before="100" w:beforeAutospacing="1" w:after="100" w:afterAutospacing="1"/>
              <w:contextualSpacing/>
              <w:rPr>
                <w:sz w:val="16"/>
                <w:szCs w:val="16"/>
              </w:rPr>
            </w:pPr>
            <w:r w:rsidRPr="00C97215">
              <w:rPr>
                <w:sz w:val="16"/>
                <w:szCs w:val="16"/>
              </w:rPr>
              <w:t>Reference Scene Description Selection</w:t>
            </w:r>
          </w:p>
        </w:tc>
        <w:tc>
          <w:tcPr>
            <w:tcW w:w="955" w:type="pct"/>
            <w:shd w:val="clear" w:color="auto" w:fill="B2A1C7" w:themeFill="accent4" w:themeFillTint="99"/>
          </w:tcPr>
          <w:p w14:paraId="265498D8" w14:textId="77777777" w:rsidR="00220F88" w:rsidRPr="00C97215" w:rsidRDefault="00220F88" w:rsidP="008B6724">
            <w:pPr>
              <w:spacing w:before="100" w:beforeAutospacing="1" w:after="100" w:afterAutospacing="1"/>
              <w:contextualSpacing/>
              <w:rPr>
                <w:sz w:val="16"/>
                <w:szCs w:val="16"/>
              </w:rPr>
            </w:pPr>
          </w:p>
        </w:tc>
        <w:tc>
          <w:tcPr>
            <w:tcW w:w="699" w:type="pct"/>
            <w:shd w:val="clear" w:color="auto" w:fill="B2A1C7" w:themeFill="accent4" w:themeFillTint="99"/>
          </w:tcPr>
          <w:p w14:paraId="1678575C" w14:textId="77777777" w:rsidR="00220F88" w:rsidRPr="00C97215" w:rsidRDefault="00220F88" w:rsidP="008B6724">
            <w:pPr>
              <w:spacing w:before="100" w:beforeAutospacing="1" w:after="100" w:afterAutospacing="1"/>
              <w:contextualSpacing/>
              <w:rPr>
                <w:sz w:val="16"/>
                <w:szCs w:val="16"/>
              </w:rPr>
            </w:pPr>
          </w:p>
        </w:tc>
        <w:tc>
          <w:tcPr>
            <w:tcW w:w="698" w:type="pct"/>
            <w:shd w:val="clear" w:color="auto" w:fill="B2A1C7" w:themeFill="accent4" w:themeFillTint="99"/>
          </w:tcPr>
          <w:p w14:paraId="21BC2370" w14:textId="77777777" w:rsidR="00220F88" w:rsidRPr="00C97215" w:rsidRDefault="00220F88" w:rsidP="008B6724">
            <w:pPr>
              <w:spacing w:before="100" w:beforeAutospacing="1" w:after="100" w:afterAutospacing="1"/>
              <w:contextualSpacing/>
              <w:rPr>
                <w:sz w:val="16"/>
                <w:szCs w:val="16"/>
              </w:rPr>
            </w:pPr>
          </w:p>
        </w:tc>
      </w:tr>
      <w:tr w:rsidR="00220F88" w:rsidRPr="00C97215" w14:paraId="1A0FC663" w14:textId="77777777" w:rsidTr="008B6724">
        <w:tc>
          <w:tcPr>
            <w:tcW w:w="412" w:type="pct"/>
          </w:tcPr>
          <w:p w14:paraId="591DD19F" w14:textId="77777777" w:rsidR="00220F88" w:rsidRPr="00C97215" w:rsidRDefault="00220F88" w:rsidP="008B6724">
            <w:pPr>
              <w:spacing w:before="100" w:beforeAutospacing="1" w:after="100" w:afterAutospacing="1"/>
              <w:contextualSpacing/>
              <w:rPr>
                <w:sz w:val="16"/>
                <w:szCs w:val="16"/>
              </w:rPr>
            </w:pPr>
            <w:r w:rsidRPr="00C97215">
              <w:rPr>
                <w:sz w:val="16"/>
                <w:szCs w:val="16"/>
              </w:rPr>
              <w:t>11</w:t>
            </w:r>
          </w:p>
        </w:tc>
        <w:tc>
          <w:tcPr>
            <w:tcW w:w="955" w:type="pct"/>
            <w:gridSpan w:val="2"/>
          </w:tcPr>
          <w:p w14:paraId="67FFA251" w14:textId="77777777" w:rsidR="00220F88" w:rsidRPr="00C97215" w:rsidRDefault="00220F88" w:rsidP="008B6724">
            <w:pPr>
              <w:spacing w:before="100" w:beforeAutospacing="1" w:after="100" w:afterAutospacing="1"/>
              <w:contextualSpacing/>
              <w:rPr>
                <w:sz w:val="16"/>
                <w:szCs w:val="16"/>
              </w:rPr>
            </w:pPr>
            <w:r w:rsidRPr="00C97215">
              <w:rPr>
                <w:sz w:val="16"/>
                <w:szCs w:val="16"/>
              </w:rPr>
              <w:t>The scene description shall support audio, video and other media formats standardised by MPEG.</w:t>
            </w:r>
          </w:p>
        </w:tc>
        <w:tc>
          <w:tcPr>
            <w:tcW w:w="1281" w:type="pct"/>
            <w:shd w:val="clear" w:color="auto" w:fill="95B3D7" w:themeFill="accent1" w:themeFillTint="99"/>
          </w:tcPr>
          <w:p w14:paraId="5502EA4C" w14:textId="77777777" w:rsidR="00220F88" w:rsidRPr="00C97215" w:rsidRDefault="00220F88" w:rsidP="008B6724">
            <w:pPr>
              <w:spacing w:before="100" w:beforeAutospacing="1" w:after="100" w:afterAutospacing="1"/>
              <w:contextualSpacing/>
              <w:rPr>
                <w:sz w:val="16"/>
                <w:szCs w:val="16"/>
              </w:rPr>
            </w:pPr>
            <w:r w:rsidRPr="00C97215">
              <w:rPr>
                <w:sz w:val="16"/>
                <w:szCs w:val="16"/>
              </w:rPr>
              <w:t>glTF2 has currently no support for audio or video media formats. However, glTF supports several still image formats.</w:t>
            </w:r>
          </w:p>
        </w:tc>
        <w:tc>
          <w:tcPr>
            <w:tcW w:w="955" w:type="pct"/>
            <w:shd w:val="clear" w:color="auto" w:fill="FFFFFF" w:themeFill="background1"/>
          </w:tcPr>
          <w:p w14:paraId="6BE33C86" w14:textId="77777777" w:rsidR="00220F88" w:rsidRPr="00C97215" w:rsidRDefault="00220F88" w:rsidP="008B6724">
            <w:pPr>
              <w:spacing w:before="100" w:beforeAutospacing="1" w:after="100" w:afterAutospacing="1"/>
              <w:contextualSpacing/>
              <w:rPr>
                <w:sz w:val="16"/>
                <w:szCs w:val="16"/>
              </w:rPr>
            </w:pPr>
            <w:r>
              <w:rPr>
                <w:sz w:val="16"/>
                <w:szCs w:val="16"/>
              </w:rPr>
              <w:t>Partially addressed in DIS</w:t>
            </w:r>
            <w:r w:rsidRPr="00C97215">
              <w:rPr>
                <w:sz w:val="16"/>
                <w:szCs w:val="16"/>
              </w:rPr>
              <w:t>. Different approaches taken</w:t>
            </w:r>
          </w:p>
          <w:p w14:paraId="0795D57F" w14:textId="77777777" w:rsidR="00220F88" w:rsidRPr="00C97215" w:rsidRDefault="00220F88" w:rsidP="00220F88">
            <w:pPr>
              <w:pStyle w:val="ListParagraph"/>
              <w:widowControl/>
              <w:numPr>
                <w:ilvl w:val="0"/>
                <w:numId w:val="2"/>
              </w:numPr>
              <w:autoSpaceDE/>
              <w:autoSpaceDN/>
              <w:spacing w:before="100" w:beforeAutospacing="1" w:after="100" w:afterAutospacing="1"/>
              <w:contextualSpacing/>
              <w:jc w:val="both"/>
              <w:rPr>
                <w:sz w:val="16"/>
                <w:szCs w:val="16"/>
              </w:rPr>
            </w:pPr>
            <w:r w:rsidRPr="00C97215">
              <w:rPr>
                <w:sz w:val="16"/>
                <w:szCs w:val="16"/>
              </w:rPr>
              <w:lastRenderedPageBreak/>
              <w:t>Use glTF to describe 2D buffers. Buffers are circular</w:t>
            </w:r>
          </w:p>
          <w:p w14:paraId="1A2C2382" w14:textId="77777777" w:rsidR="00220F88" w:rsidRDefault="00220F88" w:rsidP="00220F88">
            <w:pPr>
              <w:pStyle w:val="ListParagraph"/>
              <w:widowControl/>
              <w:numPr>
                <w:ilvl w:val="0"/>
                <w:numId w:val="2"/>
              </w:numPr>
              <w:autoSpaceDE/>
              <w:autoSpaceDN/>
              <w:spacing w:before="100" w:beforeAutospacing="1" w:after="100" w:afterAutospacing="1"/>
              <w:contextualSpacing/>
              <w:jc w:val="both"/>
              <w:rPr>
                <w:sz w:val="16"/>
                <w:szCs w:val="16"/>
              </w:rPr>
            </w:pPr>
            <w:r w:rsidRPr="00C97215">
              <w:rPr>
                <w:sz w:val="16"/>
                <w:szCs w:val="16"/>
              </w:rPr>
              <w:t xml:space="preserve">Audio extensions also </w:t>
            </w:r>
            <w:r>
              <w:rPr>
                <w:sz w:val="16"/>
                <w:szCs w:val="16"/>
              </w:rPr>
              <w:t>added</w:t>
            </w:r>
            <w:r w:rsidRPr="00C97215">
              <w:rPr>
                <w:sz w:val="16"/>
                <w:szCs w:val="16"/>
              </w:rPr>
              <w:t>.</w:t>
            </w:r>
          </w:p>
          <w:p w14:paraId="2A5AF8D0" w14:textId="77777777" w:rsidR="00220F88" w:rsidRPr="00D934F1" w:rsidRDefault="00220F88" w:rsidP="008B6724">
            <w:pPr>
              <w:spacing w:before="100" w:beforeAutospacing="1" w:after="100" w:afterAutospacing="1"/>
              <w:contextualSpacing/>
              <w:jc w:val="both"/>
            </w:pPr>
            <w:r>
              <w:rPr>
                <w:sz w:val="16"/>
                <w:szCs w:val="16"/>
              </w:rPr>
              <w:t>Additional information in TUC and needs more work, for example</w:t>
            </w:r>
            <w:r w:rsidRPr="00424CE7">
              <w:rPr>
                <w:sz w:val="16"/>
                <w:szCs w:val="16"/>
              </w:rPr>
              <w:t xml:space="preserve"> to </w:t>
            </w:r>
            <w:r>
              <w:rPr>
                <w:sz w:val="16"/>
                <w:szCs w:val="16"/>
              </w:rPr>
              <w:t>d</w:t>
            </w:r>
            <w:r w:rsidRPr="00D934F1">
              <w:rPr>
                <w:sz w:val="16"/>
                <w:szCs w:val="16"/>
              </w:rPr>
              <w:t>irectly integrate 3D objects such as PCC or 360.</w:t>
            </w:r>
          </w:p>
        </w:tc>
        <w:tc>
          <w:tcPr>
            <w:tcW w:w="699" w:type="pct"/>
            <w:shd w:val="clear" w:color="auto" w:fill="FFFFFF" w:themeFill="background1"/>
          </w:tcPr>
          <w:p w14:paraId="7F07FB15" w14:textId="77777777" w:rsidR="00220F88" w:rsidRDefault="00220F88" w:rsidP="008B6724">
            <w:pPr>
              <w:spacing w:before="100" w:beforeAutospacing="1" w:after="100" w:afterAutospacing="1"/>
              <w:contextualSpacing/>
              <w:rPr>
                <w:sz w:val="16"/>
                <w:szCs w:val="16"/>
              </w:rPr>
            </w:pPr>
            <w:r>
              <w:rPr>
                <w:sz w:val="16"/>
                <w:szCs w:val="16"/>
              </w:rPr>
              <w:lastRenderedPageBreak/>
              <w:t>Mostly completed in first edition (AV) and Amd1/Amd2, PCC, MIV, haptic v1)</w:t>
            </w:r>
          </w:p>
          <w:p w14:paraId="70384552" w14:textId="77777777" w:rsidR="00220F88" w:rsidRPr="00C97215" w:rsidRDefault="00220F88" w:rsidP="008B6724">
            <w:pPr>
              <w:spacing w:before="100" w:beforeAutospacing="1" w:after="100" w:afterAutospacing="1"/>
              <w:contextualSpacing/>
              <w:rPr>
                <w:sz w:val="16"/>
                <w:szCs w:val="16"/>
              </w:rPr>
            </w:pPr>
            <w:r w:rsidRPr="00561892">
              <w:rPr>
                <w:color w:val="FF0000"/>
                <w:sz w:val="16"/>
                <w:szCs w:val="16"/>
              </w:rPr>
              <w:t xml:space="preserve">Additional features may be required for Haptics </w:t>
            </w:r>
            <w:r w:rsidRPr="00561892">
              <w:rPr>
                <w:color w:val="FF0000"/>
                <w:sz w:val="16"/>
                <w:szCs w:val="16"/>
              </w:rPr>
              <w:lastRenderedPageBreak/>
              <w:t>phase 2</w:t>
            </w:r>
            <w:r>
              <w:rPr>
                <w:color w:val="FF0000"/>
                <w:sz w:val="16"/>
                <w:szCs w:val="16"/>
              </w:rPr>
              <w:t xml:space="preserve"> and later MPEG codec (e.g. VD-Mesh); with support </w:t>
            </w:r>
            <w:r w:rsidRPr="00561892">
              <w:rPr>
                <w:color w:val="FF0000"/>
                <w:sz w:val="16"/>
                <w:szCs w:val="16"/>
              </w:rPr>
              <w:t xml:space="preserve"> in </w:t>
            </w:r>
            <w:r>
              <w:rPr>
                <w:color w:val="FF0000"/>
                <w:sz w:val="16"/>
                <w:szCs w:val="16"/>
              </w:rPr>
              <w:t>SD phase 3.</w:t>
            </w:r>
          </w:p>
        </w:tc>
        <w:tc>
          <w:tcPr>
            <w:tcW w:w="698" w:type="pct"/>
            <w:shd w:val="clear" w:color="auto" w:fill="FFFFFF" w:themeFill="background1"/>
          </w:tcPr>
          <w:p w14:paraId="39C83BD2" w14:textId="77777777" w:rsidR="00220F88" w:rsidRPr="00C97215" w:rsidRDefault="00220F88" w:rsidP="008B6724">
            <w:pPr>
              <w:spacing w:before="100" w:beforeAutospacing="1" w:after="100" w:afterAutospacing="1"/>
              <w:contextualSpacing/>
              <w:rPr>
                <w:sz w:val="16"/>
                <w:szCs w:val="16"/>
              </w:rPr>
            </w:pPr>
            <w:r w:rsidRPr="00C97215">
              <w:rPr>
                <w:sz w:val="16"/>
                <w:szCs w:val="16"/>
              </w:rPr>
              <w:lastRenderedPageBreak/>
              <w:t>1</w:t>
            </w:r>
          </w:p>
          <w:p w14:paraId="51ABC9D2" w14:textId="77777777" w:rsidR="00220F88" w:rsidRPr="00C97215" w:rsidRDefault="00220F88" w:rsidP="008B6724">
            <w:pPr>
              <w:spacing w:before="100" w:beforeAutospacing="1" w:after="100" w:afterAutospacing="1"/>
              <w:contextualSpacing/>
              <w:rPr>
                <w:sz w:val="16"/>
                <w:szCs w:val="16"/>
              </w:rPr>
            </w:pPr>
          </w:p>
          <w:p w14:paraId="466A51A9" w14:textId="77777777" w:rsidR="00220F88" w:rsidRPr="00C97215" w:rsidRDefault="00220F88" w:rsidP="008B6724">
            <w:pPr>
              <w:spacing w:before="100" w:beforeAutospacing="1" w:after="100" w:afterAutospacing="1"/>
              <w:contextualSpacing/>
              <w:rPr>
                <w:sz w:val="16"/>
                <w:szCs w:val="16"/>
              </w:rPr>
            </w:pPr>
            <w:r w:rsidRPr="00C97215">
              <w:rPr>
                <w:sz w:val="16"/>
                <w:szCs w:val="16"/>
              </w:rPr>
              <w:t>For each of the three approaches a test scenario is desired.</w:t>
            </w:r>
          </w:p>
          <w:p w14:paraId="77CB8819" w14:textId="77777777" w:rsidR="00220F88" w:rsidRPr="00C97215" w:rsidRDefault="00220F88" w:rsidP="008B6724">
            <w:pPr>
              <w:spacing w:before="100" w:beforeAutospacing="1" w:after="100" w:afterAutospacing="1"/>
              <w:contextualSpacing/>
              <w:rPr>
                <w:sz w:val="16"/>
                <w:szCs w:val="16"/>
              </w:rPr>
            </w:pPr>
          </w:p>
          <w:p w14:paraId="563120C4" w14:textId="77777777" w:rsidR="00220F88" w:rsidRPr="00C97215" w:rsidRDefault="00220F88" w:rsidP="008B6724">
            <w:pPr>
              <w:spacing w:before="100" w:beforeAutospacing="1" w:after="100" w:afterAutospacing="1"/>
              <w:contextualSpacing/>
              <w:rPr>
                <w:sz w:val="16"/>
                <w:szCs w:val="16"/>
              </w:rPr>
            </w:pPr>
            <w:r w:rsidRPr="00C97215">
              <w:rPr>
                <w:sz w:val="16"/>
                <w:szCs w:val="16"/>
              </w:rPr>
              <w:lastRenderedPageBreak/>
              <w:t>Some overlap with the one in 6</w:t>
            </w:r>
          </w:p>
          <w:p w14:paraId="35C2D872" w14:textId="77777777" w:rsidR="00220F88" w:rsidRPr="00C97215" w:rsidRDefault="00220F88" w:rsidP="008B6724">
            <w:pPr>
              <w:spacing w:before="100" w:beforeAutospacing="1" w:after="100" w:afterAutospacing="1"/>
              <w:contextualSpacing/>
              <w:rPr>
                <w:sz w:val="16"/>
                <w:szCs w:val="16"/>
              </w:rPr>
            </w:pPr>
          </w:p>
          <w:p w14:paraId="0EF64DB5" w14:textId="77777777" w:rsidR="00220F88" w:rsidRPr="00C97215" w:rsidRDefault="00220F88" w:rsidP="008B6724">
            <w:pPr>
              <w:spacing w:before="100" w:beforeAutospacing="1" w:after="100" w:afterAutospacing="1"/>
              <w:contextualSpacing/>
              <w:rPr>
                <w:sz w:val="16"/>
                <w:szCs w:val="16"/>
              </w:rPr>
            </w:pPr>
            <w:r w:rsidRPr="00C97215">
              <w:rPr>
                <w:sz w:val="16"/>
                <w:szCs w:val="16"/>
              </w:rPr>
              <w:t>Definitely need an A/V scenario.</w:t>
            </w:r>
          </w:p>
        </w:tc>
      </w:tr>
      <w:tr w:rsidR="00220F88" w:rsidRPr="00C97215" w14:paraId="279E2BDE" w14:textId="77777777" w:rsidTr="008B6724">
        <w:tc>
          <w:tcPr>
            <w:tcW w:w="412" w:type="pct"/>
          </w:tcPr>
          <w:p w14:paraId="6A3A8F31" w14:textId="77777777" w:rsidR="00220F88" w:rsidRPr="00C97215" w:rsidRDefault="00220F88" w:rsidP="008B6724">
            <w:pPr>
              <w:spacing w:before="100" w:beforeAutospacing="1" w:after="100" w:afterAutospacing="1"/>
              <w:contextualSpacing/>
              <w:rPr>
                <w:sz w:val="16"/>
                <w:szCs w:val="16"/>
              </w:rPr>
            </w:pPr>
            <w:r w:rsidRPr="00C97215">
              <w:rPr>
                <w:sz w:val="16"/>
                <w:szCs w:val="16"/>
              </w:rPr>
              <w:lastRenderedPageBreak/>
              <w:t>12</w:t>
            </w:r>
          </w:p>
        </w:tc>
        <w:tc>
          <w:tcPr>
            <w:tcW w:w="955" w:type="pct"/>
            <w:gridSpan w:val="2"/>
          </w:tcPr>
          <w:p w14:paraId="639432B9" w14:textId="77777777" w:rsidR="00220F88" w:rsidRPr="00C97215" w:rsidRDefault="00220F88" w:rsidP="008B6724">
            <w:pPr>
              <w:spacing w:before="100" w:beforeAutospacing="1" w:after="100" w:afterAutospacing="1"/>
              <w:contextualSpacing/>
              <w:rPr>
                <w:sz w:val="16"/>
                <w:szCs w:val="16"/>
              </w:rPr>
            </w:pPr>
            <w:r w:rsidRPr="00C97215">
              <w:rPr>
                <w:sz w:val="16"/>
                <w:szCs w:val="16"/>
              </w:rPr>
              <w:t>The scene description shall enable the support of other visual or audio media formats.</w:t>
            </w:r>
          </w:p>
        </w:tc>
        <w:tc>
          <w:tcPr>
            <w:tcW w:w="1281" w:type="pct"/>
            <w:shd w:val="clear" w:color="auto" w:fill="FFFF00"/>
          </w:tcPr>
          <w:p w14:paraId="476AE0F0" w14:textId="77777777" w:rsidR="00220F88" w:rsidRPr="00C97215" w:rsidRDefault="00220F88" w:rsidP="008B6724">
            <w:pPr>
              <w:spacing w:before="100" w:beforeAutospacing="1" w:after="100" w:afterAutospacing="1"/>
              <w:contextualSpacing/>
              <w:rPr>
                <w:sz w:val="16"/>
                <w:szCs w:val="16"/>
              </w:rPr>
            </w:pPr>
            <w:r w:rsidRPr="00C97215">
              <w:rPr>
                <w:sz w:val="16"/>
                <w:szCs w:val="16"/>
              </w:rPr>
              <w:t>With addressing 2b, media other than MPEG can be supported by adding such media to MPEG containers.</w:t>
            </w:r>
          </w:p>
          <w:p w14:paraId="6A442915" w14:textId="77777777" w:rsidR="00220F88" w:rsidRPr="00C97215" w:rsidRDefault="00220F88" w:rsidP="008B6724">
            <w:pPr>
              <w:spacing w:before="100" w:beforeAutospacing="1" w:after="100" w:afterAutospacing="1"/>
              <w:contextualSpacing/>
              <w:rPr>
                <w:sz w:val="16"/>
                <w:szCs w:val="16"/>
              </w:rPr>
            </w:pPr>
          </w:p>
          <w:p w14:paraId="53E8F8EC" w14:textId="77777777" w:rsidR="00220F88" w:rsidRPr="00C97215" w:rsidRDefault="00220F88" w:rsidP="008B6724">
            <w:pPr>
              <w:spacing w:before="100" w:beforeAutospacing="1" w:after="100" w:afterAutospacing="1"/>
              <w:contextualSpacing/>
              <w:rPr>
                <w:sz w:val="16"/>
                <w:szCs w:val="16"/>
              </w:rPr>
            </w:pPr>
            <w:r w:rsidRPr="00C97215">
              <w:rPr>
                <w:sz w:val="16"/>
                <w:szCs w:val="16"/>
              </w:rPr>
              <w:t>By setting the up the MAF pipelines, one can also use other codecs. As long as the raw format is supported, this is independent of the codecs.</w:t>
            </w:r>
          </w:p>
          <w:p w14:paraId="2BA25DF6" w14:textId="77777777" w:rsidR="00220F88" w:rsidRPr="00C97215" w:rsidRDefault="00220F88" w:rsidP="008B6724">
            <w:pPr>
              <w:spacing w:before="100" w:beforeAutospacing="1" w:after="100" w:afterAutospacing="1"/>
              <w:contextualSpacing/>
              <w:rPr>
                <w:sz w:val="16"/>
                <w:szCs w:val="16"/>
              </w:rPr>
            </w:pPr>
          </w:p>
          <w:p w14:paraId="0EFB733F" w14:textId="77777777" w:rsidR="00220F88" w:rsidRPr="00C97215" w:rsidRDefault="00220F88" w:rsidP="008B6724">
            <w:pPr>
              <w:spacing w:before="100" w:beforeAutospacing="1" w:after="100" w:afterAutospacing="1"/>
              <w:contextualSpacing/>
              <w:rPr>
                <w:sz w:val="16"/>
                <w:szCs w:val="16"/>
              </w:rPr>
            </w:pPr>
            <w:r w:rsidRPr="00C97215">
              <w:rPr>
                <w:sz w:val="16"/>
                <w:szCs w:val="16"/>
              </w:rPr>
              <w:t>Glft itself supports several 3D image formats (Alembic, etc.)</w:t>
            </w:r>
          </w:p>
        </w:tc>
        <w:tc>
          <w:tcPr>
            <w:tcW w:w="955" w:type="pct"/>
            <w:shd w:val="clear" w:color="auto" w:fill="FFFFFF" w:themeFill="background1"/>
          </w:tcPr>
          <w:p w14:paraId="5F80F94C" w14:textId="77777777" w:rsidR="00220F88" w:rsidRPr="00C97215" w:rsidRDefault="00220F88" w:rsidP="008B6724">
            <w:pPr>
              <w:spacing w:before="100" w:beforeAutospacing="1" w:after="100" w:afterAutospacing="1"/>
              <w:contextualSpacing/>
              <w:rPr>
                <w:sz w:val="16"/>
                <w:szCs w:val="16"/>
              </w:rPr>
            </w:pPr>
            <w:r>
              <w:rPr>
                <w:sz w:val="16"/>
                <w:szCs w:val="16"/>
              </w:rPr>
              <w:t>Mostly addressed in the DIS.</w:t>
            </w:r>
          </w:p>
          <w:p w14:paraId="71E8C866" w14:textId="77777777" w:rsidR="00220F88" w:rsidRPr="00C97215" w:rsidRDefault="00220F88" w:rsidP="008B6724">
            <w:pPr>
              <w:spacing w:before="100" w:beforeAutospacing="1" w:after="100" w:afterAutospacing="1"/>
              <w:contextualSpacing/>
              <w:rPr>
                <w:sz w:val="16"/>
                <w:szCs w:val="16"/>
              </w:rPr>
            </w:pPr>
          </w:p>
          <w:p w14:paraId="0A5CF18F" w14:textId="77777777" w:rsidR="00220F88" w:rsidRPr="00C97215" w:rsidRDefault="00220F88" w:rsidP="008B6724">
            <w:pPr>
              <w:spacing w:before="100" w:beforeAutospacing="1" w:after="100" w:afterAutospacing="1"/>
              <w:contextualSpacing/>
              <w:rPr>
                <w:sz w:val="16"/>
                <w:szCs w:val="16"/>
              </w:rPr>
            </w:pPr>
            <w:r>
              <w:rPr>
                <w:sz w:val="16"/>
                <w:szCs w:val="16"/>
              </w:rPr>
              <w:t xml:space="preserve">Some improvements on </w:t>
            </w:r>
            <w:r w:rsidRPr="00C97215">
              <w:rPr>
                <w:sz w:val="16"/>
                <w:szCs w:val="16"/>
              </w:rPr>
              <w:t>terminology</w:t>
            </w:r>
            <w:r>
              <w:rPr>
                <w:sz w:val="16"/>
                <w:szCs w:val="16"/>
              </w:rPr>
              <w:t xml:space="preserve"> expected, e.g.</w:t>
            </w:r>
          </w:p>
          <w:p w14:paraId="2AABC235" w14:textId="77777777" w:rsidR="00220F88" w:rsidRPr="00C97215" w:rsidRDefault="00220F88" w:rsidP="008B6724">
            <w:pPr>
              <w:spacing w:before="100" w:beforeAutospacing="1" w:after="100" w:afterAutospacing="1"/>
              <w:contextualSpacing/>
              <w:rPr>
                <w:sz w:val="16"/>
                <w:szCs w:val="16"/>
              </w:rPr>
            </w:pPr>
          </w:p>
          <w:p w14:paraId="1A463B21" w14:textId="77777777" w:rsidR="00220F88" w:rsidRPr="0097116C" w:rsidRDefault="00220F88" w:rsidP="008B6724">
            <w:pPr>
              <w:spacing w:before="100" w:beforeAutospacing="1" w:after="100" w:afterAutospacing="1"/>
              <w:contextualSpacing/>
              <w:rPr>
                <w:sz w:val="16"/>
                <w:szCs w:val="16"/>
                <w:lang w:val="fr-FR"/>
              </w:rPr>
            </w:pPr>
            <w:r w:rsidRPr="0097116C">
              <w:rPr>
                <w:i/>
                <w:iCs/>
                <w:sz w:val="16"/>
                <w:szCs w:val="16"/>
                <w:lang w:val="fr-FR"/>
              </w:rPr>
              <w:t>Raw</w:t>
            </w:r>
            <w:r w:rsidRPr="0097116C">
              <w:rPr>
                <w:sz w:val="16"/>
                <w:szCs w:val="16"/>
                <w:lang w:val="fr-FR"/>
              </w:rPr>
              <w:t xml:space="preserve"> format: (2D, 360, Point cloud, mesh, etc.,)</w:t>
            </w:r>
          </w:p>
          <w:p w14:paraId="13572C98" w14:textId="77777777" w:rsidR="00220F88" w:rsidRPr="0097116C" w:rsidRDefault="00220F88" w:rsidP="008B6724">
            <w:pPr>
              <w:spacing w:before="100" w:beforeAutospacing="1" w:after="100" w:afterAutospacing="1"/>
              <w:contextualSpacing/>
              <w:rPr>
                <w:sz w:val="16"/>
                <w:szCs w:val="16"/>
                <w:lang w:val="fr-FR"/>
              </w:rPr>
            </w:pPr>
          </w:p>
          <w:p w14:paraId="12568143" w14:textId="77777777" w:rsidR="00220F88" w:rsidRPr="00C97215" w:rsidRDefault="00220F88" w:rsidP="008B6724">
            <w:pPr>
              <w:spacing w:before="100" w:beforeAutospacing="1" w:after="100" w:afterAutospacing="1"/>
              <w:contextualSpacing/>
              <w:rPr>
                <w:sz w:val="16"/>
                <w:szCs w:val="16"/>
              </w:rPr>
            </w:pPr>
            <w:r w:rsidRPr="00C97215">
              <w:rPr>
                <w:i/>
                <w:iCs/>
                <w:sz w:val="16"/>
                <w:szCs w:val="16"/>
              </w:rPr>
              <w:t>Coded</w:t>
            </w:r>
            <w:r w:rsidRPr="00C97215">
              <w:rPr>
                <w:sz w:val="16"/>
                <w:szCs w:val="16"/>
              </w:rPr>
              <w:t xml:space="preserve"> format: (compressed 2D or raw format, e.g. V-PCC, G-PCC, Draco, Alembic, OpenVDB, …)</w:t>
            </w:r>
          </w:p>
          <w:p w14:paraId="1BA9AA1A" w14:textId="77777777" w:rsidR="00220F88" w:rsidRPr="00C97215" w:rsidRDefault="00220F88" w:rsidP="008B6724">
            <w:pPr>
              <w:spacing w:before="100" w:beforeAutospacing="1" w:after="100" w:afterAutospacing="1"/>
              <w:contextualSpacing/>
              <w:rPr>
                <w:sz w:val="16"/>
                <w:szCs w:val="16"/>
              </w:rPr>
            </w:pPr>
          </w:p>
          <w:p w14:paraId="56EF7B37" w14:textId="77777777" w:rsidR="00220F88" w:rsidRPr="00C97215" w:rsidRDefault="00220F88" w:rsidP="008B6724">
            <w:pPr>
              <w:spacing w:before="100" w:beforeAutospacing="1" w:after="100" w:afterAutospacing="1"/>
              <w:contextualSpacing/>
              <w:rPr>
                <w:sz w:val="16"/>
                <w:szCs w:val="16"/>
              </w:rPr>
            </w:pPr>
            <w:r w:rsidRPr="00C97215">
              <w:rPr>
                <w:i/>
                <w:iCs/>
                <w:sz w:val="16"/>
                <w:szCs w:val="16"/>
              </w:rPr>
              <w:t>Track</w:t>
            </w:r>
            <w:r w:rsidRPr="00C97215">
              <w:rPr>
                <w:sz w:val="16"/>
                <w:szCs w:val="16"/>
              </w:rPr>
              <w:t xml:space="preserve"> formats: time-synced and packaged for delivery, accessed by MAF (MP4, CMAF, etc.)</w:t>
            </w:r>
          </w:p>
        </w:tc>
        <w:tc>
          <w:tcPr>
            <w:tcW w:w="699" w:type="pct"/>
            <w:shd w:val="clear" w:color="auto" w:fill="FFFFFF" w:themeFill="background1"/>
          </w:tcPr>
          <w:p w14:paraId="3C56C9AB" w14:textId="3F9D3D2E" w:rsidR="00220F88" w:rsidRDefault="00220F88" w:rsidP="008B6724">
            <w:pPr>
              <w:spacing w:before="100" w:beforeAutospacing="1" w:after="100" w:afterAutospacing="1"/>
              <w:contextualSpacing/>
              <w:rPr>
                <w:color w:val="FF0000"/>
                <w:sz w:val="16"/>
                <w:szCs w:val="16"/>
              </w:rPr>
            </w:pPr>
            <w:r w:rsidRPr="00AB4984">
              <w:rPr>
                <w:color w:val="FF0000"/>
                <w:sz w:val="16"/>
                <w:szCs w:val="16"/>
              </w:rPr>
              <w:t xml:space="preserve">If SD does not </w:t>
            </w:r>
            <w:r>
              <w:rPr>
                <w:color w:val="FF0000"/>
                <w:sz w:val="16"/>
                <w:szCs w:val="16"/>
              </w:rPr>
              <w:t>“</w:t>
            </w:r>
            <w:r w:rsidRPr="00AB4984">
              <w:rPr>
                <w:color w:val="FF0000"/>
                <w:sz w:val="16"/>
                <w:szCs w:val="16"/>
              </w:rPr>
              <w:t>prevent</w:t>
            </w:r>
            <w:r>
              <w:rPr>
                <w:color w:val="FF0000"/>
                <w:sz w:val="16"/>
                <w:szCs w:val="16"/>
              </w:rPr>
              <w:t>”</w:t>
            </w:r>
            <w:r w:rsidRPr="00AB4984">
              <w:rPr>
                <w:color w:val="FF0000"/>
                <w:sz w:val="16"/>
                <w:szCs w:val="16"/>
              </w:rPr>
              <w:t xml:space="preserve"> other format</w:t>
            </w:r>
            <w:r w:rsidR="005641C2">
              <w:rPr>
                <w:color w:val="FF0000"/>
                <w:sz w:val="16"/>
                <w:szCs w:val="16"/>
              </w:rPr>
              <w:t>s</w:t>
            </w:r>
            <w:r w:rsidRPr="00AB4984">
              <w:rPr>
                <w:color w:val="FF0000"/>
                <w:sz w:val="16"/>
                <w:szCs w:val="16"/>
              </w:rPr>
              <w:t xml:space="preserve">, we could mark this as completed. </w:t>
            </w:r>
          </w:p>
          <w:p w14:paraId="6883730B" w14:textId="4CED1DCE" w:rsidR="00220F88" w:rsidRPr="00C97215" w:rsidRDefault="00220F88" w:rsidP="008B6724">
            <w:pPr>
              <w:spacing w:before="100" w:beforeAutospacing="1" w:after="100" w:afterAutospacing="1"/>
              <w:contextualSpacing/>
              <w:rPr>
                <w:sz w:val="16"/>
                <w:szCs w:val="16"/>
              </w:rPr>
            </w:pPr>
          </w:p>
        </w:tc>
        <w:tc>
          <w:tcPr>
            <w:tcW w:w="698" w:type="pct"/>
            <w:shd w:val="clear" w:color="auto" w:fill="FFFFFF" w:themeFill="background1"/>
          </w:tcPr>
          <w:p w14:paraId="15E1699B" w14:textId="77777777" w:rsidR="00220F88" w:rsidRPr="00C97215" w:rsidRDefault="00220F88" w:rsidP="008B6724">
            <w:pPr>
              <w:spacing w:before="100" w:beforeAutospacing="1" w:after="100" w:afterAutospacing="1"/>
              <w:contextualSpacing/>
              <w:rPr>
                <w:sz w:val="16"/>
                <w:szCs w:val="16"/>
              </w:rPr>
            </w:pPr>
            <w:r w:rsidRPr="00C97215">
              <w:rPr>
                <w:sz w:val="16"/>
                <w:szCs w:val="16"/>
              </w:rPr>
              <w:t>3</w:t>
            </w:r>
          </w:p>
          <w:p w14:paraId="039D1569" w14:textId="77777777" w:rsidR="00220F88" w:rsidRPr="00C97215" w:rsidRDefault="00220F88" w:rsidP="008B6724">
            <w:pPr>
              <w:spacing w:before="100" w:beforeAutospacing="1" w:after="100" w:afterAutospacing="1"/>
              <w:contextualSpacing/>
              <w:rPr>
                <w:sz w:val="16"/>
                <w:szCs w:val="16"/>
              </w:rPr>
            </w:pPr>
          </w:p>
          <w:p w14:paraId="3C4B162A" w14:textId="77777777" w:rsidR="00220F88" w:rsidRPr="00C97215" w:rsidRDefault="00220F88" w:rsidP="008B6724">
            <w:pPr>
              <w:spacing w:before="100" w:beforeAutospacing="1" w:after="100" w:afterAutospacing="1"/>
              <w:contextualSpacing/>
              <w:rPr>
                <w:sz w:val="16"/>
                <w:szCs w:val="16"/>
              </w:rPr>
            </w:pPr>
            <w:r w:rsidRPr="00C97215">
              <w:rPr>
                <w:sz w:val="16"/>
                <w:szCs w:val="16"/>
              </w:rPr>
              <w:t>Combining MPEG media with for example Draco may be a nice test scenario.</w:t>
            </w:r>
          </w:p>
        </w:tc>
      </w:tr>
      <w:tr w:rsidR="00220F88" w:rsidRPr="00C97215" w14:paraId="2AA023B0" w14:textId="77777777" w:rsidTr="008B6724">
        <w:tc>
          <w:tcPr>
            <w:tcW w:w="412" w:type="pct"/>
          </w:tcPr>
          <w:p w14:paraId="7A05989F" w14:textId="77777777" w:rsidR="00220F88" w:rsidRPr="00C97215" w:rsidRDefault="00220F88" w:rsidP="008B6724">
            <w:pPr>
              <w:spacing w:before="100" w:beforeAutospacing="1" w:after="100" w:afterAutospacing="1"/>
              <w:contextualSpacing/>
              <w:rPr>
                <w:sz w:val="16"/>
                <w:szCs w:val="16"/>
              </w:rPr>
            </w:pPr>
            <w:r w:rsidRPr="00C97215">
              <w:rPr>
                <w:sz w:val="16"/>
                <w:szCs w:val="16"/>
              </w:rPr>
              <w:t>13</w:t>
            </w:r>
          </w:p>
        </w:tc>
        <w:tc>
          <w:tcPr>
            <w:tcW w:w="955" w:type="pct"/>
            <w:gridSpan w:val="2"/>
          </w:tcPr>
          <w:p w14:paraId="43BCF5B6" w14:textId="77777777" w:rsidR="00220F88" w:rsidRPr="00C97215" w:rsidRDefault="00220F88" w:rsidP="008B6724">
            <w:pPr>
              <w:spacing w:before="100" w:beforeAutospacing="1" w:after="100" w:afterAutospacing="1"/>
              <w:contextualSpacing/>
              <w:rPr>
                <w:sz w:val="16"/>
                <w:szCs w:val="16"/>
              </w:rPr>
            </w:pPr>
            <w:r w:rsidRPr="00C97215">
              <w:rPr>
                <w:sz w:val="16"/>
                <w:szCs w:val="16"/>
              </w:rPr>
              <w:t>The scene description shall support definitions to indicate how sub-graphs and objects are related in terms of their temporal, spatial and logical relationships</w:t>
            </w:r>
          </w:p>
        </w:tc>
        <w:tc>
          <w:tcPr>
            <w:tcW w:w="1281" w:type="pct"/>
            <w:shd w:val="clear" w:color="auto" w:fill="FFFF00"/>
          </w:tcPr>
          <w:p w14:paraId="432B1AF6" w14:textId="77777777" w:rsidR="00220F88" w:rsidRPr="00C97215" w:rsidRDefault="00220F88" w:rsidP="008B6724">
            <w:pPr>
              <w:spacing w:before="100" w:beforeAutospacing="1" w:after="100" w:afterAutospacing="1"/>
              <w:contextualSpacing/>
              <w:rPr>
                <w:b/>
                <w:bCs/>
                <w:sz w:val="16"/>
                <w:szCs w:val="16"/>
              </w:rPr>
            </w:pPr>
            <w:r w:rsidRPr="00C97215">
              <w:rPr>
                <w:sz w:val="16"/>
                <w:szCs w:val="16"/>
              </w:rPr>
              <w:t>This requirement is partially supported, since with exception of animations, all nodes of a scene graph are assumed to be active at time 0 and there is no concept of scene updates in glTF2. Regarding the logical relationships between media elements within a scene, means of interactivity and possible constrains to it should be defined.</w:t>
            </w:r>
          </w:p>
        </w:tc>
        <w:tc>
          <w:tcPr>
            <w:tcW w:w="955" w:type="pct"/>
            <w:shd w:val="clear" w:color="auto" w:fill="FFFFFF" w:themeFill="background1"/>
          </w:tcPr>
          <w:p w14:paraId="67B63305" w14:textId="77777777" w:rsidR="00220F88" w:rsidRPr="00C97215" w:rsidRDefault="00220F88" w:rsidP="008B6724">
            <w:pPr>
              <w:spacing w:before="100" w:beforeAutospacing="1" w:after="100" w:afterAutospacing="1"/>
              <w:contextualSpacing/>
              <w:rPr>
                <w:sz w:val="16"/>
                <w:szCs w:val="16"/>
              </w:rPr>
            </w:pPr>
            <w:r w:rsidRPr="00C97215">
              <w:rPr>
                <w:sz w:val="16"/>
                <w:szCs w:val="16"/>
              </w:rPr>
              <w:t>Partially supported in gltf by nodes (spatially and logically).</w:t>
            </w:r>
          </w:p>
          <w:p w14:paraId="53D036FC" w14:textId="77777777" w:rsidR="00220F88" w:rsidRPr="00C97215" w:rsidRDefault="00220F88" w:rsidP="008B6724">
            <w:pPr>
              <w:spacing w:before="100" w:beforeAutospacing="1" w:after="100" w:afterAutospacing="1"/>
              <w:contextualSpacing/>
              <w:rPr>
                <w:sz w:val="16"/>
                <w:szCs w:val="16"/>
              </w:rPr>
            </w:pPr>
          </w:p>
          <w:p w14:paraId="75DA3829" w14:textId="77777777" w:rsidR="00220F88" w:rsidRPr="00C97215" w:rsidRDefault="00220F88" w:rsidP="008B6724">
            <w:pPr>
              <w:spacing w:before="100" w:beforeAutospacing="1" w:after="100" w:afterAutospacing="1"/>
              <w:contextualSpacing/>
              <w:rPr>
                <w:sz w:val="16"/>
                <w:szCs w:val="16"/>
              </w:rPr>
            </w:pPr>
            <w:r w:rsidRPr="00C97215">
              <w:rPr>
                <w:sz w:val="16"/>
                <w:szCs w:val="16"/>
              </w:rPr>
              <w:t xml:space="preserve">Scene description updates are under development </w:t>
            </w:r>
            <w:r>
              <w:rPr>
                <w:sz w:val="16"/>
                <w:szCs w:val="16"/>
              </w:rPr>
              <w:t>and partially addressed in DIS</w:t>
            </w:r>
            <w:r w:rsidRPr="00C97215">
              <w:rPr>
                <w:sz w:val="16"/>
                <w:szCs w:val="16"/>
              </w:rPr>
              <w:t>.</w:t>
            </w:r>
            <w:r>
              <w:rPr>
                <w:sz w:val="16"/>
                <w:szCs w:val="16"/>
              </w:rPr>
              <w:t xml:space="preserve"> More work in EEs and TuC.</w:t>
            </w:r>
          </w:p>
        </w:tc>
        <w:tc>
          <w:tcPr>
            <w:tcW w:w="699" w:type="pct"/>
            <w:shd w:val="clear" w:color="auto" w:fill="FFFFFF" w:themeFill="background1"/>
          </w:tcPr>
          <w:p w14:paraId="4FA97C32" w14:textId="77777777" w:rsidR="00220F88" w:rsidRPr="00C97215" w:rsidRDefault="00220F88" w:rsidP="008B6724">
            <w:pPr>
              <w:spacing w:before="100" w:beforeAutospacing="1" w:after="100" w:afterAutospacing="1"/>
              <w:contextualSpacing/>
              <w:rPr>
                <w:sz w:val="16"/>
                <w:szCs w:val="16"/>
              </w:rPr>
            </w:pPr>
            <w:r>
              <w:rPr>
                <w:sz w:val="16"/>
                <w:szCs w:val="16"/>
              </w:rPr>
              <w:t xml:space="preserve">Mostly completed. </w:t>
            </w:r>
            <w:r w:rsidRPr="0040768A">
              <w:rPr>
                <w:color w:val="FF0000"/>
                <w:sz w:val="16"/>
                <w:szCs w:val="16"/>
              </w:rPr>
              <w:t>Event</w:t>
            </w:r>
            <w:r>
              <w:rPr>
                <w:color w:val="FF0000"/>
                <w:sz w:val="16"/>
                <w:szCs w:val="16"/>
              </w:rPr>
              <w:t>/interactivity based</w:t>
            </w:r>
            <w:r w:rsidRPr="0040768A">
              <w:rPr>
                <w:color w:val="FF0000"/>
                <w:sz w:val="16"/>
                <w:szCs w:val="16"/>
              </w:rPr>
              <w:t xml:space="preserve"> update to be completed in AMD2</w:t>
            </w:r>
          </w:p>
        </w:tc>
        <w:tc>
          <w:tcPr>
            <w:tcW w:w="698" w:type="pct"/>
            <w:shd w:val="clear" w:color="auto" w:fill="FFFFFF" w:themeFill="background1"/>
          </w:tcPr>
          <w:p w14:paraId="340E7B62" w14:textId="77777777" w:rsidR="00220F88" w:rsidRPr="00C97215" w:rsidRDefault="00220F88" w:rsidP="008B6724">
            <w:pPr>
              <w:spacing w:before="100" w:beforeAutospacing="1" w:after="100" w:afterAutospacing="1"/>
              <w:contextualSpacing/>
              <w:rPr>
                <w:sz w:val="16"/>
                <w:szCs w:val="16"/>
              </w:rPr>
            </w:pPr>
            <w:r w:rsidRPr="00C97215">
              <w:rPr>
                <w:sz w:val="16"/>
                <w:szCs w:val="16"/>
              </w:rPr>
              <w:t>4</w:t>
            </w:r>
          </w:p>
        </w:tc>
      </w:tr>
      <w:tr w:rsidR="00220F88" w:rsidRPr="00C97215" w14:paraId="3DA3BC2A" w14:textId="77777777" w:rsidTr="008B6724">
        <w:tc>
          <w:tcPr>
            <w:tcW w:w="412" w:type="pct"/>
          </w:tcPr>
          <w:p w14:paraId="5C85DC8B" w14:textId="77777777" w:rsidR="00220F88" w:rsidRPr="00C97215" w:rsidRDefault="00220F88" w:rsidP="008B6724">
            <w:pPr>
              <w:spacing w:before="100" w:beforeAutospacing="1" w:after="100" w:afterAutospacing="1"/>
              <w:contextualSpacing/>
              <w:rPr>
                <w:sz w:val="16"/>
                <w:szCs w:val="16"/>
              </w:rPr>
            </w:pPr>
            <w:r w:rsidRPr="00C97215">
              <w:rPr>
                <w:sz w:val="16"/>
                <w:szCs w:val="16"/>
              </w:rPr>
              <w:t>14</w:t>
            </w:r>
          </w:p>
        </w:tc>
        <w:tc>
          <w:tcPr>
            <w:tcW w:w="955" w:type="pct"/>
            <w:gridSpan w:val="2"/>
            <w:shd w:val="clear" w:color="auto" w:fill="FFFF00"/>
          </w:tcPr>
          <w:p w14:paraId="166AB6E3" w14:textId="77777777" w:rsidR="00220F88" w:rsidRPr="00C97215" w:rsidRDefault="00220F88" w:rsidP="008B6724">
            <w:pPr>
              <w:spacing w:before="100" w:beforeAutospacing="1" w:after="100" w:afterAutospacing="1"/>
              <w:contextualSpacing/>
              <w:rPr>
                <w:sz w:val="16"/>
                <w:szCs w:val="16"/>
              </w:rPr>
            </w:pPr>
            <w:r w:rsidRPr="00C97215">
              <w:rPr>
                <w:sz w:val="16"/>
                <w:szCs w:val="16"/>
              </w:rPr>
              <w:t>The scene description shall support composition of digital representations of natural and synthetic objects.</w:t>
            </w:r>
          </w:p>
        </w:tc>
        <w:tc>
          <w:tcPr>
            <w:tcW w:w="1281" w:type="pct"/>
            <w:shd w:val="clear" w:color="auto" w:fill="FBD4B4" w:themeFill="accent6" w:themeFillTint="66"/>
          </w:tcPr>
          <w:p w14:paraId="16F6D5A5" w14:textId="77777777" w:rsidR="00220F88" w:rsidRPr="00C97215" w:rsidRDefault="00220F88" w:rsidP="008B6724">
            <w:pPr>
              <w:spacing w:before="100" w:beforeAutospacing="1" w:after="100" w:afterAutospacing="1"/>
              <w:contextualSpacing/>
              <w:rPr>
                <w:sz w:val="16"/>
                <w:szCs w:val="16"/>
              </w:rPr>
            </w:pPr>
            <w:r w:rsidRPr="00C97215">
              <w:rPr>
                <w:sz w:val="16"/>
                <w:szCs w:val="16"/>
              </w:rPr>
              <w:t xml:space="preserve">Gltf permits to add different objects through nodes and buffers into a scene representation. Objects can be then be rendered by a gltf renderer. </w:t>
            </w:r>
          </w:p>
        </w:tc>
        <w:tc>
          <w:tcPr>
            <w:tcW w:w="955" w:type="pct"/>
            <w:shd w:val="clear" w:color="auto" w:fill="FFFFFF" w:themeFill="background1"/>
          </w:tcPr>
          <w:p w14:paraId="166ED0BE" w14:textId="77777777" w:rsidR="00220F88" w:rsidRPr="00C97215" w:rsidRDefault="00220F88" w:rsidP="008B6724">
            <w:pPr>
              <w:spacing w:before="100" w:beforeAutospacing="1" w:after="100" w:afterAutospacing="1"/>
              <w:contextualSpacing/>
              <w:rPr>
                <w:sz w:val="16"/>
                <w:szCs w:val="16"/>
              </w:rPr>
            </w:pPr>
          </w:p>
        </w:tc>
        <w:tc>
          <w:tcPr>
            <w:tcW w:w="699" w:type="pct"/>
            <w:shd w:val="clear" w:color="auto" w:fill="FFFFFF" w:themeFill="background1"/>
          </w:tcPr>
          <w:p w14:paraId="344ACC89" w14:textId="77777777" w:rsidR="00220F88" w:rsidRPr="00C97215" w:rsidRDefault="00220F88" w:rsidP="008B6724">
            <w:pPr>
              <w:spacing w:before="100" w:beforeAutospacing="1" w:after="100" w:afterAutospacing="1"/>
              <w:contextualSpacing/>
              <w:rPr>
                <w:sz w:val="16"/>
                <w:szCs w:val="16"/>
              </w:rPr>
            </w:pPr>
            <w:r>
              <w:rPr>
                <w:sz w:val="16"/>
                <w:szCs w:val="16"/>
              </w:rPr>
              <w:t xml:space="preserve">Need to identify what is a Natural object versus a synthetic object. </w:t>
            </w:r>
            <w:r>
              <w:rPr>
                <w:color w:val="FF0000"/>
                <w:sz w:val="16"/>
                <w:szCs w:val="16"/>
              </w:rPr>
              <w:t>Proposed for</w:t>
            </w:r>
            <w:r w:rsidRPr="00841995">
              <w:rPr>
                <w:color w:val="FF0000"/>
                <w:sz w:val="16"/>
                <w:szCs w:val="16"/>
              </w:rPr>
              <w:t xml:space="preserve"> phase 3 </w:t>
            </w:r>
          </w:p>
        </w:tc>
        <w:tc>
          <w:tcPr>
            <w:tcW w:w="698" w:type="pct"/>
            <w:shd w:val="clear" w:color="auto" w:fill="FFFFFF" w:themeFill="background1"/>
          </w:tcPr>
          <w:p w14:paraId="3495707F" w14:textId="77777777" w:rsidR="00220F88" w:rsidRPr="00C97215" w:rsidRDefault="00220F88" w:rsidP="008B6724">
            <w:pPr>
              <w:spacing w:before="100" w:beforeAutospacing="1" w:after="100" w:afterAutospacing="1"/>
              <w:contextualSpacing/>
              <w:rPr>
                <w:sz w:val="16"/>
                <w:szCs w:val="16"/>
              </w:rPr>
            </w:pPr>
            <w:r w:rsidRPr="00C97215">
              <w:rPr>
                <w:sz w:val="16"/>
                <w:szCs w:val="16"/>
              </w:rPr>
              <w:t>1</w:t>
            </w:r>
          </w:p>
          <w:p w14:paraId="640991F9" w14:textId="77777777" w:rsidR="00220F88" w:rsidRPr="00C97215" w:rsidRDefault="00220F88" w:rsidP="008B6724">
            <w:pPr>
              <w:spacing w:before="100" w:beforeAutospacing="1" w:after="100" w:afterAutospacing="1"/>
              <w:contextualSpacing/>
              <w:rPr>
                <w:sz w:val="16"/>
                <w:szCs w:val="16"/>
              </w:rPr>
            </w:pPr>
          </w:p>
          <w:p w14:paraId="5E31F57E" w14:textId="77777777" w:rsidR="00220F88" w:rsidRPr="00C97215" w:rsidRDefault="00220F88" w:rsidP="008B6724">
            <w:pPr>
              <w:spacing w:before="100" w:beforeAutospacing="1" w:after="100" w:afterAutospacing="1"/>
              <w:contextualSpacing/>
              <w:rPr>
                <w:sz w:val="16"/>
                <w:szCs w:val="16"/>
              </w:rPr>
            </w:pPr>
            <w:r w:rsidRPr="00C97215">
              <w:rPr>
                <w:sz w:val="16"/>
                <w:szCs w:val="16"/>
              </w:rPr>
              <w:t>Likely covered by one of the above scenarios.</w:t>
            </w:r>
          </w:p>
        </w:tc>
      </w:tr>
    </w:tbl>
    <w:p w14:paraId="4D76657C" w14:textId="77777777" w:rsidR="00220F88" w:rsidRDefault="00220F88" w:rsidP="00220F88">
      <w:pPr>
        <w:rPr>
          <w:lang w:eastAsia="zh-CN"/>
        </w:rPr>
      </w:pPr>
    </w:p>
    <w:tbl>
      <w:tblPr>
        <w:tblStyle w:val="TableGrid"/>
        <w:tblW w:w="5000" w:type="pct"/>
        <w:tblLook w:val="04A0" w:firstRow="1" w:lastRow="0" w:firstColumn="1" w:lastColumn="0" w:noHBand="0" w:noVBand="1"/>
      </w:tblPr>
      <w:tblGrid>
        <w:gridCol w:w="1107"/>
        <w:gridCol w:w="2532"/>
        <w:gridCol w:w="3652"/>
        <w:gridCol w:w="2486"/>
        <w:gridCol w:w="1985"/>
        <w:gridCol w:w="1927"/>
      </w:tblGrid>
      <w:tr w:rsidR="00220F88" w:rsidRPr="00C97215" w14:paraId="3A656BFA" w14:textId="77777777" w:rsidTr="008B6724">
        <w:tc>
          <w:tcPr>
            <w:tcW w:w="404" w:type="pct"/>
          </w:tcPr>
          <w:p w14:paraId="522011CC" w14:textId="77777777" w:rsidR="00220F88" w:rsidRPr="00C97215" w:rsidRDefault="00220F88" w:rsidP="008B6724">
            <w:pPr>
              <w:spacing w:before="100" w:beforeAutospacing="1" w:after="100" w:afterAutospacing="1"/>
              <w:contextualSpacing/>
              <w:rPr>
                <w:sz w:val="16"/>
                <w:szCs w:val="16"/>
              </w:rPr>
            </w:pPr>
            <w:r w:rsidRPr="00C97215">
              <w:rPr>
                <w:sz w:val="16"/>
                <w:szCs w:val="16"/>
              </w:rPr>
              <w:t>15</w:t>
            </w:r>
          </w:p>
        </w:tc>
        <w:tc>
          <w:tcPr>
            <w:tcW w:w="925" w:type="pct"/>
          </w:tcPr>
          <w:p w14:paraId="3357B173" w14:textId="77777777" w:rsidR="00220F88" w:rsidRPr="00C97215" w:rsidRDefault="00220F88" w:rsidP="008B6724">
            <w:pPr>
              <w:spacing w:before="100" w:beforeAutospacing="1" w:after="100" w:afterAutospacing="1"/>
              <w:contextualSpacing/>
              <w:rPr>
                <w:sz w:val="16"/>
                <w:szCs w:val="16"/>
              </w:rPr>
            </w:pPr>
            <w:r w:rsidRPr="00C97215">
              <w:rPr>
                <w:sz w:val="16"/>
                <w:szCs w:val="16"/>
              </w:rPr>
              <w:t>The scene description shall support synchronisation between objects and attributes in the scene.</w:t>
            </w:r>
          </w:p>
        </w:tc>
        <w:tc>
          <w:tcPr>
            <w:tcW w:w="1334" w:type="pct"/>
            <w:shd w:val="clear" w:color="auto" w:fill="B8CCE4" w:themeFill="accent1" w:themeFillTint="66"/>
          </w:tcPr>
          <w:p w14:paraId="463F69A9" w14:textId="77777777" w:rsidR="00220F88" w:rsidRPr="00C97215" w:rsidRDefault="00220F88" w:rsidP="008B6724">
            <w:pPr>
              <w:pBdr>
                <w:top w:val="nil"/>
                <w:left w:val="nil"/>
                <w:bottom w:val="nil"/>
                <w:right w:val="nil"/>
                <w:between w:val="nil"/>
              </w:pBdr>
              <w:shd w:val="clear" w:color="auto" w:fill="B8CCE4" w:themeFill="accent1" w:themeFillTint="66"/>
              <w:spacing w:before="100" w:beforeAutospacing="1" w:after="100" w:afterAutospacing="1"/>
              <w:contextualSpacing/>
              <w:rPr>
                <w:sz w:val="16"/>
                <w:szCs w:val="16"/>
              </w:rPr>
            </w:pPr>
            <w:r w:rsidRPr="00C97215">
              <w:rPr>
                <w:sz w:val="16"/>
                <w:szCs w:val="16"/>
              </w:rPr>
              <w:t>This is only supported through animations at the moment. MPEG needs to provide appropriate extensions to address this issue.</w:t>
            </w:r>
          </w:p>
        </w:tc>
        <w:tc>
          <w:tcPr>
            <w:tcW w:w="908" w:type="pct"/>
            <w:shd w:val="clear" w:color="auto" w:fill="auto"/>
          </w:tcPr>
          <w:p w14:paraId="09C54CEB" w14:textId="77777777" w:rsidR="00220F88" w:rsidRPr="00AF13DA" w:rsidRDefault="00220F88" w:rsidP="008B6724">
            <w:pPr>
              <w:pBdr>
                <w:top w:val="nil"/>
                <w:left w:val="nil"/>
                <w:bottom w:val="nil"/>
                <w:right w:val="nil"/>
                <w:between w:val="nil"/>
              </w:pBdr>
              <w:spacing w:before="100" w:beforeAutospacing="1" w:after="100" w:afterAutospacing="1"/>
              <w:contextualSpacing/>
              <w:rPr>
                <w:sz w:val="16"/>
                <w:szCs w:val="16"/>
              </w:rPr>
            </w:pPr>
            <w:r w:rsidRPr="00AF13DA">
              <w:rPr>
                <w:sz w:val="16"/>
                <w:szCs w:val="16"/>
              </w:rPr>
              <w:t xml:space="preserve">Addressed in the DIS. Timed animation is supported </w:t>
            </w:r>
          </w:p>
        </w:tc>
        <w:tc>
          <w:tcPr>
            <w:tcW w:w="725" w:type="pct"/>
            <w:shd w:val="clear" w:color="auto" w:fill="D6E3BC" w:themeFill="accent3" w:themeFillTint="66"/>
          </w:tcPr>
          <w:p w14:paraId="712482A6" w14:textId="77777777" w:rsidR="00220F88" w:rsidRPr="00AF13DA" w:rsidRDefault="00220F88" w:rsidP="008B6724">
            <w:pPr>
              <w:pBdr>
                <w:top w:val="nil"/>
                <w:left w:val="nil"/>
                <w:bottom w:val="nil"/>
                <w:right w:val="nil"/>
                <w:between w:val="nil"/>
              </w:pBdr>
              <w:spacing w:before="100" w:beforeAutospacing="1" w:after="100" w:afterAutospacing="1"/>
              <w:contextualSpacing/>
              <w:rPr>
                <w:sz w:val="16"/>
                <w:szCs w:val="16"/>
              </w:rPr>
            </w:pPr>
            <w:r w:rsidRPr="00AF13DA">
              <w:rPr>
                <w:sz w:val="16"/>
                <w:szCs w:val="16"/>
              </w:rPr>
              <w:t>Completed in SD 1</w:t>
            </w:r>
            <w:r w:rsidRPr="00AF13DA">
              <w:rPr>
                <w:sz w:val="16"/>
                <w:szCs w:val="16"/>
                <w:vertAlign w:val="superscript"/>
              </w:rPr>
              <w:t>st</w:t>
            </w:r>
            <w:r w:rsidRPr="00AF13DA">
              <w:rPr>
                <w:sz w:val="16"/>
                <w:szCs w:val="16"/>
              </w:rPr>
              <w:t xml:space="preserve"> edition</w:t>
            </w:r>
          </w:p>
        </w:tc>
        <w:tc>
          <w:tcPr>
            <w:tcW w:w="704" w:type="pct"/>
            <w:shd w:val="clear" w:color="auto" w:fill="auto"/>
          </w:tcPr>
          <w:p w14:paraId="20B50BC0" w14:textId="77777777" w:rsidR="00220F88" w:rsidRPr="005557F3" w:rsidRDefault="00220F88" w:rsidP="008B6724">
            <w:pPr>
              <w:pBdr>
                <w:top w:val="nil"/>
                <w:left w:val="nil"/>
                <w:bottom w:val="nil"/>
                <w:right w:val="nil"/>
                <w:between w:val="nil"/>
              </w:pBdr>
              <w:spacing w:before="100" w:beforeAutospacing="1" w:after="100" w:afterAutospacing="1"/>
              <w:contextualSpacing/>
              <w:rPr>
                <w:sz w:val="16"/>
                <w:szCs w:val="16"/>
              </w:rPr>
            </w:pPr>
            <w:r w:rsidRPr="005557F3">
              <w:rPr>
                <w:sz w:val="16"/>
                <w:szCs w:val="16"/>
              </w:rPr>
              <w:t>1</w:t>
            </w:r>
          </w:p>
          <w:p w14:paraId="5C907886" w14:textId="77777777" w:rsidR="00220F88" w:rsidRPr="005557F3" w:rsidRDefault="00220F88" w:rsidP="008B6724">
            <w:pPr>
              <w:pBdr>
                <w:top w:val="nil"/>
                <w:left w:val="nil"/>
                <w:bottom w:val="nil"/>
                <w:right w:val="nil"/>
                <w:between w:val="nil"/>
              </w:pBdr>
              <w:spacing w:before="100" w:beforeAutospacing="1" w:after="100" w:afterAutospacing="1"/>
              <w:contextualSpacing/>
              <w:rPr>
                <w:sz w:val="16"/>
                <w:szCs w:val="16"/>
              </w:rPr>
            </w:pPr>
          </w:p>
          <w:p w14:paraId="2D6C9A3A" w14:textId="77777777" w:rsidR="00220F88" w:rsidRPr="005557F3" w:rsidRDefault="00220F88" w:rsidP="008B6724">
            <w:pPr>
              <w:pBdr>
                <w:top w:val="nil"/>
                <w:left w:val="nil"/>
                <w:bottom w:val="nil"/>
                <w:right w:val="nil"/>
                <w:between w:val="nil"/>
              </w:pBdr>
              <w:spacing w:before="100" w:beforeAutospacing="1" w:after="100" w:afterAutospacing="1"/>
              <w:contextualSpacing/>
              <w:rPr>
                <w:sz w:val="16"/>
                <w:szCs w:val="16"/>
              </w:rPr>
            </w:pPr>
            <w:r w:rsidRPr="005557F3">
              <w:rPr>
                <w:sz w:val="16"/>
                <w:szCs w:val="16"/>
              </w:rPr>
              <w:t>Likely covered by one of the above scenarios.</w:t>
            </w:r>
          </w:p>
        </w:tc>
      </w:tr>
      <w:tr w:rsidR="00220F88" w:rsidRPr="00C97215" w14:paraId="7E35692D" w14:textId="77777777" w:rsidTr="008B6724">
        <w:tc>
          <w:tcPr>
            <w:tcW w:w="404" w:type="pct"/>
          </w:tcPr>
          <w:p w14:paraId="5FEC258B" w14:textId="77777777" w:rsidR="00220F88" w:rsidRPr="00C97215" w:rsidRDefault="00220F88" w:rsidP="008B6724">
            <w:pPr>
              <w:spacing w:before="100" w:beforeAutospacing="1" w:after="100" w:afterAutospacing="1"/>
              <w:contextualSpacing/>
              <w:rPr>
                <w:sz w:val="16"/>
                <w:szCs w:val="16"/>
              </w:rPr>
            </w:pPr>
            <w:r>
              <w:rPr>
                <w:sz w:val="16"/>
                <w:szCs w:val="16"/>
              </w:rPr>
              <w:t>16</w:t>
            </w:r>
          </w:p>
        </w:tc>
        <w:tc>
          <w:tcPr>
            <w:tcW w:w="925" w:type="pct"/>
          </w:tcPr>
          <w:p w14:paraId="01692988" w14:textId="77777777" w:rsidR="00220F88" w:rsidRPr="00C97215" w:rsidRDefault="00220F88" w:rsidP="008B6724">
            <w:pPr>
              <w:spacing w:before="100" w:beforeAutospacing="1" w:after="100" w:afterAutospacing="1"/>
              <w:contextualSpacing/>
              <w:rPr>
                <w:sz w:val="16"/>
                <w:szCs w:val="16"/>
              </w:rPr>
            </w:pPr>
            <w:r w:rsidRPr="00C97215">
              <w:rPr>
                <w:sz w:val="16"/>
                <w:szCs w:val="16"/>
              </w:rPr>
              <w:t>support spatial and temporal random access.</w:t>
            </w:r>
          </w:p>
        </w:tc>
        <w:tc>
          <w:tcPr>
            <w:tcW w:w="1334" w:type="pct"/>
            <w:shd w:val="clear" w:color="auto" w:fill="B8CCE4" w:themeFill="accent1" w:themeFillTint="66"/>
          </w:tcPr>
          <w:p w14:paraId="3A6AE654" w14:textId="77777777" w:rsidR="00220F88" w:rsidRPr="00C97215" w:rsidRDefault="00220F88" w:rsidP="008B6724">
            <w:pPr>
              <w:shd w:val="clear" w:color="auto" w:fill="B8CCE4" w:themeFill="accent1" w:themeFillTint="66"/>
              <w:spacing w:before="100" w:beforeAutospacing="1" w:after="100" w:afterAutospacing="1"/>
              <w:contextualSpacing/>
              <w:rPr>
                <w:sz w:val="16"/>
                <w:szCs w:val="16"/>
              </w:rPr>
            </w:pPr>
            <w:r w:rsidRPr="00C97215">
              <w:rPr>
                <w:sz w:val="16"/>
                <w:szCs w:val="16"/>
              </w:rPr>
              <w:t>glTF supports spatial random access through node hierarchy,</w:t>
            </w:r>
            <w:r>
              <w:rPr>
                <w:sz w:val="16"/>
                <w:szCs w:val="16"/>
              </w:rPr>
              <w:t xml:space="preserve"> </w:t>
            </w:r>
            <w:r w:rsidRPr="00B76FB0">
              <w:rPr>
                <w:color w:val="FF0000"/>
                <w:sz w:val="16"/>
                <w:szCs w:val="16"/>
              </w:rPr>
              <w:t>MPEG needs to provide appropriate extensions to address this issue</w:t>
            </w:r>
            <w:r>
              <w:rPr>
                <w:color w:val="FF0000"/>
                <w:sz w:val="16"/>
                <w:szCs w:val="16"/>
              </w:rPr>
              <w:t xml:space="preserve"> (the second half of the sentence was missing)</w:t>
            </w:r>
          </w:p>
          <w:p w14:paraId="3212E688" w14:textId="77777777" w:rsidR="00220F88" w:rsidRPr="00C97215" w:rsidRDefault="00220F88" w:rsidP="008B6724">
            <w:pPr>
              <w:pBdr>
                <w:top w:val="nil"/>
                <w:left w:val="nil"/>
                <w:bottom w:val="nil"/>
                <w:right w:val="nil"/>
                <w:between w:val="nil"/>
              </w:pBdr>
              <w:shd w:val="clear" w:color="auto" w:fill="B8CCE4" w:themeFill="accent1" w:themeFillTint="66"/>
              <w:spacing w:before="100" w:beforeAutospacing="1" w:after="100" w:afterAutospacing="1"/>
              <w:contextualSpacing/>
              <w:rPr>
                <w:sz w:val="16"/>
                <w:szCs w:val="16"/>
              </w:rPr>
            </w:pPr>
          </w:p>
        </w:tc>
        <w:tc>
          <w:tcPr>
            <w:tcW w:w="908" w:type="pct"/>
            <w:shd w:val="clear" w:color="auto" w:fill="auto"/>
          </w:tcPr>
          <w:p w14:paraId="1A22AF53" w14:textId="77777777" w:rsidR="00220F88" w:rsidRPr="00AF13DA" w:rsidRDefault="00220F88" w:rsidP="008B6724">
            <w:pPr>
              <w:pBdr>
                <w:top w:val="nil"/>
                <w:left w:val="nil"/>
                <w:bottom w:val="nil"/>
                <w:right w:val="nil"/>
                <w:between w:val="nil"/>
              </w:pBdr>
              <w:spacing w:before="100" w:beforeAutospacing="1" w:after="100" w:afterAutospacing="1"/>
              <w:contextualSpacing/>
              <w:rPr>
                <w:sz w:val="16"/>
                <w:szCs w:val="16"/>
              </w:rPr>
            </w:pPr>
            <w:r w:rsidRPr="00AF13DA">
              <w:rPr>
                <w:sz w:val="16"/>
                <w:szCs w:val="16"/>
              </w:rPr>
              <w:lastRenderedPageBreak/>
              <w:t>Under development in DIS, but more work is carried in EEs.</w:t>
            </w:r>
          </w:p>
        </w:tc>
        <w:tc>
          <w:tcPr>
            <w:tcW w:w="725" w:type="pct"/>
            <w:shd w:val="clear" w:color="auto" w:fill="auto"/>
          </w:tcPr>
          <w:p w14:paraId="3FACB44E" w14:textId="77777777" w:rsidR="00220F88" w:rsidRPr="00AF13DA" w:rsidRDefault="00220F88" w:rsidP="008B6724">
            <w:pPr>
              <w:spacing w:before="100" w:beforeAutospacing="1" w:after="100" w:afterAutospacing="1"/>
              <w:contextualSpacing/>
              <w:rPr>
                <w:sz w:val="16"/>
                <w:szCs w:val="16"/>
              </w:rPr>
            </w:pPr>
            <w:r w:rsidRPr="00AF13DA">
              <w:rPr>
                <w:sz w:val="16"/>
                <w:szCs w:val="16"/>
              </w:rPr>
              <w:t>Completed</w:t>
            </w:r>
            <w:r>
              <w:rPr>
                <w:sz w:val="16"/>
                <w:szCs w:val="16"/>
              </w:rPr>
              <w:t xml:space="preserve"> for temporal RA</w:t>
            </w:r>
            <w:r w:rsidRPr="00AF13DA">
              <w:rPr>
                <w:sz w:val="16"/>
                <w:szCs w:val="16"/>
              </w:rPr>
              <w:t>.</w:t>
            </w:r>
          </w:p>
          <w:p w14:paraId="5F8DF42B" w14:textId="77777777" w:rsidR="00220F88" w:rsidRDefault="00220F88" w:rsidP="008B6724">
            <w:pPr>
              <w:pBdr>
                <w:top w:val="nil"/>
                <w:left w:val="nil"/>
                <w:bottom w:val="nil"/>
                <w:right w:val="nil"/>
                <w:between w:val="nil"/>
              </w:pBdr>
              <w:spacing w:before="100" w:beforeAutospacing="1" w:after="100" w:afterAutospacing="1"/>
              <w:contextualSpacing/>
              <w:rPr>
                <w:color w:val="FF0000"/>
                <w:sz w:val="16"/>
                <w:szCs w:val="16"/>
              </w:rPr>
            </w:pPr>
            <w:r w:rsidRPr="00F62776">
              <w:rPr>
                <w:color w:val="FF0000"/>
                <w:sz w:val="16"/>
                <w:szCs w:val="16"/>
              </w:rPr>
              <w:t xml:space="preserve">Spatial RA proposed for phase 3. </w:t>
            </w:r>
            <w:r>
              <w:rPr>
                <w:color w:val="FF0000"/>
                <w:sz w:val="16"/>
                <w:szCs w:val="16"/>
              </w:rPr>
              <w:t xml:space="preserve">(LOD or </w:t>
            </w:r>
            <w:r>
              <w:rPr>
                <w:color w:val="FF0000"/>
                <w:sz w:val="16"/>
                <w:szCs w:val="16"/>
              </w:rPr>
              <w:lastRenderedPageBreak/>
              <w:t>viewport or spatial partitioning)</w:t>
            </w:r>
          </w:p>
          <w:p w14:paraId="63DCFBAC" w14:textId="77777777" w:rsidR="00220F88" w:rsidRPr="00AF13DA" w:rsidRDefault="00220F88" w:rsidP="008B6724">
            <w:pPr>
              <w:pBdr>
                <w:top w:val="nil"/>
                <w:left w:val="nil"/>
                <w:bottom w:val="nil"/>
                <w:right w:val="nil"/>
                <w:between w:val="nil"/>
              </w:pBdr>
              <w:spacing w:before="100" w:beforeAutospacing="1" w:after="100" w:afterAutospacing="1"/>
              <w:contextualSpacing/>
              <w:rPr>
                <w:sz w:val="16"/>
                <w:szCs w:val="16"/>
              </w:rPr>
            </w:pPr>
            <w:r w:rsidRPr="00F62776">
              <w:rPr>
                <w:color w:val="FF0000"/>
                <w:sz w:val="16"/>
                <w:szCs w:val="16"/>
              </w:rPr>
              <w:t>Split the requirement in 16.1 and 16.2</w:t>
            </w:r>
          </w:p>
        </w:tc>
        <w:tc>
          <w:tcPr>
            <w:tcW w:w="704" w:type="pct"/>
            <w:shd w:val="clear" w:color="auto" w:fill="auto"/>
          </w:tcPr>
          <w:p w14:paraId="2FAFDE76" w14:textId="77777777" w:rsidR="00220F88" w:rsidRPr="005557F3" w:rsidRDefault="00220F88" w:rsidP="008B6724">
            <w:pPr>
              <w:spacing w:before="100" w:beforeAutospacing="1" w:after="100" w:afterAutospacing="1"/>
              <w:contextualSpacing/>
              <w:rPr>
                <w:sz w:val="16"/>
                <w:szCs w:val="16"/>
              </w:rPr>
            </w:pPr>
            <w:r w:rsidRPr="005557F3">
              <w:rPr>
                <w:sz w:val="16"/>
                <w:szCs w:val="16"/>
              </w:rPr>
              <w:lastRenderedPageBreak/>
              <w:t>2 - 3</w:t>
            </w:r>
          </w:p>
          <w:p w14:paraId="08F61AB4" w14:textId="77777777" w:rsidR="00220F88" w:rsidRPr="005557F3" w:rsidRDefault="00220F88" w:rsidP="008B6724">
            <w:pPr>
              <w:spacing w:before="100" w:beforeAutospacing="1" w:after="100" w:afterAutospacing="1"/>
              <w:contextualSpacing/>
              <w:rPr>
                <w:sz w:val="16"/>
                <w:szCs w:val="16"/>
              </w:rPr>
            </w:pPr>
          </w:p>
          <w:p w14:paraId="646B29F4" w14:textId="77777777" w:rsidR="00220F88" w:rsidRPr="005557F3" w:rsidRDefault="00220F88" w:rsidP="008B6724">
            <w:pPr>
              <w:pBdr>
                <w:top w:val="nil"/>
                <w:left w:val="nil"/>
                <w:bottom w:val="nil"/>
                <w:right w:val="nil"/>
                <w:between w:val="nil"/>
              </w:pBdr>
              <w:spacing w:before="100" w:beforeAutospacing="1" w:after="100" w:afterAutospacing="1"/>
              <w:contextualSpacing/>
              <w:rPr>
                <w:sz w:val="16"/>
                <w:szCs w:val="16"/>
              </w:rPr>
            </w:pPr>
            <w:r w:rsidRPr="005557F3">
              <w:rPr>
                <w:sz w:val="16"/>
                <w:szCs w:val="16"/>
              </w:rPr>
              <w:t xml:space="preserve">May be an extension to one of the above </w:t>
            </w:r>
            <w:r w:rsidRPr="005557F3">
              <w:rPr>
                <w:sz w:val="16"/>
                <w:szCs w:val="16"/>
              </w:rPr>
              <w:lastRenderedPageBreak/>
              <w:t>scenarios.</w:t>
            </w:r>
          </w:p>
        </w:tc>
      </w:tr>
      <w:tr w:rsidR="00220F88" w:rsidRPr="00C97215" w14:paraId="60A39A5D" w14:textId="77777777" w:rsidTr="008B6724">
        <w:tc>
          <w:tcPr>
            <w:tcW w:w="404" w:type="pct"/>
          </w:tcPr>
          <w:p w14:paraId="6210E6FF" w14:textId="77777777" w:rsidR="00220F88" w:rsidRPr="00C97215" w:rsidRDefault="00220F88" w:rsidP="008B6724">
            <w:pPr>
              <w:spacing w:before="100" w:beforeAutospacing="1" w:after="100" w:afterAutospacing="1"/>
              <w:contextualSpacing/>
              <w:rPr>
                <w:sz w:val="16"/>
                <w:szCs w:val="16"/>
              </w:rPr>
            </w:pPr>
            <w:r w:rsidRPr="00C97215">
              <w:rPr>
                <w:sz w:val="16"/>
                <w:szCs w:val="16"/>
              </w:rPr>
              <w:lastRenderedPageBreak/>
              <w:t>17</w:t>
            </w:r>
          </w:p>
        </w:tc>
        <w:tc>
          <w:tcPr>
            <w:tcW w:w="925" w:type="pct"/>
          </w:tcPr>
          <w:p w14:paraId="3D7AA405" w14:textId="77777777" w:rsidR="00220F88" w:rsidRPr="00C97215" w:rsidRDefault="00220F88" w:rsidP="008B6724">
            <w:pPr>
              <w:spacing w:before="100" w:beforeAutospacing="1" w:after="100" w:afterAutospacing="1"/>
              <w:contextualSpacing/>
              <w:rPr>
                <w:sz w:val="16"/>
                <w:szCs w:val="16"/>
              </w:rPr>
            </w:pPr>
            <w:r w:rsidRPr="00C97215">
              <w:rPr>
                <w:sz w:val="16"/>
                <w:szCs w:val="16"/>
              </w:rPr>
              <w:t>The scene description should support information to enable a renderer to perform path tracing.</w:t>
            </w:r>
          </w:p>
        </w:tc>
        <w:tc>
          <w:tcPr>
            <w:tcW w:w="1334" w:type="pct"/>
            <w:shd w:val="clear" w:color="auto" w:fill="FBD4B4" w:themeFill="accent6" w:themeFillTint="66"/>
          </w:tcPr>
          <w:p w14:paraId="24F3366D" w14:textId="77777777" w:rsidR="00220F88" w:rsidRPr="00C97215" w:rsidRDefault="00220F88" w:rsidP="008B6724">
            <w:pPr>
              <w:spacing w:before="100" w:beforeAutospacing="1" w:after="100" w:afterAutospacing="1"/>
              <w:contextualSpacing/>
              <w:rPr>
                <w:sz w:val="16"/>
                <w:szCs w:val="16"/>
              </w:rPr>
            </w:pPr>
            <w:r w:rsidRPr="00C97215">
              <w:rPr>
                <w:sz w:val="16"/>
                <w:szCs w:val="16"/>
              </w:rPr>
              <w:t>glTF2 supports path tracing extensions.</w:t>
            </w:r>
          </w:p>
          <w:p w14:paraId="217BA893" w14:textId="77777777" w:rsidR="00220F88" w:rsidRPr="00C97215" w:rsidRDefault="00220F88" w:rsidP="008B6724">
            <w:pPr>
              <w:spacing w:before="100" w:beforeAutospacing="1" w:after="100" w:afterAutospacing="1"/>
              <w:contextualSpacing/>
              <w:rPr>
                <w:sz w:val="16"/>
                <w:szCs w:val="16"/>
              </w:rPr>
            </w:pPr>
          </w:p>
          <w:p w14:paraId="1FFED2FD" w14:textId="77777777" w:rsidR="00220F88" w:rsidRPr="00C97215" w:rsidRDefault="00220F88" w:rsidP="008B6724">
            <w:pPr>
              <w:spacing w:before="100" w:beforeAutospacing="1" w:after="100" w:afterAutospacing="1"/>
              <w:contextualSpacing/>
              <w:rPr>
                <w:sz w:val="16"/>
                <w:szCs w:val="16"/>
              </w:rPr>
            </w:pPr>
            <w:r w:rsidRPr="00C97215">
              <w:rPr>
                <w:sz w:val="16"/>
                <w:szCs w:val="16"/>
              </w:rPr>
              <w:t>Physically Based Rendering is collectively used to denote a set of rendering techniques that aim at providing an accurate rendering of the scene that is indistinguishable from a photograph of the real scene. These techniques usually rely on precise calculations of the light transfer in the scene by estimating the reflection and refraction of light, coming from all light sources in the scene, on the objects available on the scene. For these techniques to work properly, there is need to properly describe the materials of the objects and how these materials interact with light as well as the ability to describe the geometry orientation of the objects themselves. In addition, there is need to describe light sources in the scene.</w:t>
            </w:r>
          </w:p>
          <w:p w14:paraId="0DF1079C" w14:textId="77777777" w:rsidR="00220F88" w:rsidRPr="00C97215" w:rsidRDefault="00220F88" w:rsidP="008B6724">
            <w:pPr>
              <w:spacing w:before="100" w:beforeAutospacing="1" w:after="100" w:afterAutospacing="1"/>
              <w:contextualSpacing/>
              <w:rPr>
                <w:sz w:val="16"/>
                <w:szCs w:val="16"/>
              </w:rPr>
            </w:pPr>
          </w:p>
          <w:p w14:paraId="72BD9B06" w14:textId="77777777" w:rsidR="00220F88" w:rsidRPr="00C97215" w:rsidRDefault="00220F88" w:rsidP="008B6724">
            <w:pPr>
              <w:spacing w:before="100" w:beforeAutospacing="1" w:after="100" w:afterAutospacing="1"/>
              <w:contextualSpacing/>
              <w:rPr>
                <w:sz w:val="16"/>
                <w:szCs w:val="16"/>
              </w:rPr>
            </w:pPr>
            <w:r w:rsidRPr="00C97215">
              <w:rPr>
                <w:sz w:val="16"/>
                <w:szCs w:val="16"/>
              </w:rPr>
              <w:t xml:space="preserve">Physically Based Rendering material feature originally came from an extension, but it was made part of the GLTF 2 standard. Values are stored in a material asset that gets applied to the GLTF file's geometry; some values vary per pixel of a texture map, and some are constants that get used equally everywhere the material is assigned. </w:t>
            </w:r>
          </w:p>
          <w:p w14:paraId="6EF12D96" w14:textId="77777777" w:rsidR="00220F88" w:rsidRPr="00C97215" w:rsidRDefault="00220F88" w:rsidP="008B6724">
            <w:pPr>
              <w:spacing w:before="100" w:beforeAutospacing="1" w:after="100" w:afterAutospacing="1"/>
              <w:contextualSpacing/>
              <w:rPr>
                <w:sz w:val="16"/>
                <w:szCs w:val="16"/>
              </w:rPr>
            </w:pPr>
          </w:p>
          <w:p w14:paraId="356ECFCD" w14:textId="77777777" w:rsidR="00220F88" w:rsidRPr="00C97215" w:rsidRDefault="00220F88" w:rsidP="008B6724">
            <w:pPr>
              <w:spacing w:before="100" w:beforeAutospacing="1" w:after="100" w:afterAutospacing="1"/>
              <w:contextualSpacing/>
              <w:rPr>
                <w:sz w:val="16"/>
                <w:szCs w:val="16"/>
              </w:rPr>
            </w:pPr>
            <w:r w:rsidRPr="00C97215">
              <w:rPr>
                <w:sz w:val="16"/>
                <w:szCs w:val="16"/>
              </w:rPr>
              <w:t>As for the shader that then interprets the material values, there are GLTF extensions that allow custom user-created shaders, but that's not part of a standard GLTF 2 workflow. Normally, the PBR shader that interprets those material values is outside the GLTF file, supplied by the app reading it. The idea of the PBR approach is to standardize one flexible "ubershader" implementation across many different apps--so the final output should look fairly similar everywhere.</w:t>
            </w:r>
          </w:p>
          <w:p w14:paraId="7726AC22" w14:textId="77777777" w:rsidR="00220F88" w:rsidRPr="00C97215" w:rsidRDefault="00220F88" w:rsidP="008B6724">
            <w:pPr>
              <w:contextualSpacing/>
              <w:rPr>
                <w:sz w:val="16"/>
                <w:szCs w:val="16"/>
              </w:rPr>
            </w:pPr>
            <w:r w:rsidRPr="00C97215">
              <w:rPr>
                <w:sz w:val="16"/>
                <w:szCs w:val="16"/>
              </w:rPr>
              <w:t>The core functionalities are here:</w:t>
            </w:r>
          </w:p>
          <w:p w14:paraId="21A68B31" w14:textId="77777777" w:rsidR="00220F88" w:rsidRPr="00C97215" w:rsidRDefault="00220F88" w:rsidP="00220F88">
            <w:pPr>
              <w:pStyle w:val="ListParagraph"/>
              <w:widowControl/>
              <w:numPr>
                <w:ilvl w:val="0"/>
                <w:numId w:val="11"/>
              </w:numPr>
              <w:autoSpaceDE/>
              <w:autoSpaceDN/>
              <w:ind w:left="426" w:hanging="270"/>
              <w:contextualSpacing/>
              <w:jc w:val="both"/>
              <w:rPr>
                <w:sz w:val="16"/>
                <w:szCs w:val="16"/>
              </w:rPr>
            </w:pPr>
            <w:r w:rsidRPr="00C97215">
              <w:rPr>
                <w:sz w:val="16"/>
                <w:szCs w:val="16"/>
              </w:rPr>
              <w:t>pbrMetallicRoughness material model</w:t>
            </w:r>
          </w:p>
          <w:p w14:paraId="0D368D94" w14:textId="77777777" w:rsidR="00220F88" w:rsidRPr="00C97215" w:rsidRDefault="00220F88" w:rsidP="00220F88">
            <w:pPr>
              <w:pStyle w:val="ListParagraph"/>
              <w:widowControl/>
              <w:numPr>
                <w:ilvl w:val="0"/>
                <w:numId w:val="11"/>
              </w:numPr>
              <w:autoSpaceDE/>
              <w:autoSpaceDN/>
              <w:ind w:left="426" w:hanging="270"/>
              <w:contextualSpacing/>
              <w:jc w:val="both"/>
              <w:rPr>
                <w:sz w:val="16"/>
                <w:szCs w:val="16"/>
              </w:rPr>
            </w:pPr>
            <w:r w:rsidRPr="00C97215">
              <w:rPr>
                <w:sz w:val="16"/>
                <w:szCs w:val="16"/>
              </w:rPr>
              <w:t>normalTexture, emissiveTexture, and occlusionTexture map support for these materials</w:t>
            </w:r>
          </w:p>
          <w:p w14:paraId="00E211C7" w14:textId="77777777" w:rsidR="00220F88" w:rsidRPr="00C97215" w:rsidRDefault="00220F88" w:rsidP="00220F88">
            <w:pPr>
              <w:pStyle w:val="ListParagraph"/>
              <w:widowControl/>
              <w:numPr>
                <w:ilvl w:val="0"/>
                <w:numId w:val="11"/>
              </w:numPr>
              <w:autoSpaceDE/>
              <w:autoSpaceDN/>
              <w:ind w:left="426" w:hanging="270"/>
              <w:contextualSpacing/>
              <w:jc w:val="both"/>
              <w:rPr>
                <w:sz w:val="16"/>
                <w:szCs w:val="16"/>
              </w:rPr>
            </w:pPr>
            <w:r w:rsidRPr="00C97215">
              <w:rPr>
                <w:sz w:val="16"/>
                <w:szCs w:val="16"/>
              </w:rPr>
              <w:lastRenderedPageBreak/>
              <w:t>A non-normative BRDF implementation</w:t>
            </w:r>
          </w:p>
          <w:p w14:paraId="7BD0BCCE" w14:textId="77777777" w:rsidR="00220F88" w:rsidRPr="00C97215" w:rsidRDefault="00220F88" w:rsidP="008B6724">
            <w:pPr>
              <w:spacing w:before="100" w:beforeAutospacing="1" w:after="100" w:afterAutospacing="1"/>
              <w:contextualSpacing/>
              <w:rPr>
                <w:sz w:val="16"/>
                <w:szCs w:val="16"/>
              </w:rPr>
            </w:pPr>
            <w:r w:rsidRPr="00C97215">
              <w:rPr>
                <w:sz w:val="16"/>
                <w:szCs w:val="16"/>
              </w:rPr>
              <w:t>The extensions are here:</w:t>
            </w:r>
          </w:p>
          <w:p w14:paraId="11E82FEA" w14:textId="77777777" w:rsidR="00220F88" w:rsidRPr="00C97215" w:rsidRDefault="00000000" w:rsidP="00220F88">
            <w:pPr>
              <w:widowControl/>
              <w:numPr>
                <w:ilvl w:val="0"/>
                <w:numId w:val="10"/>
              </w:numPr>
              <w:autoSpaceDE/>
              <w:autoSpaceDN/>
              <w:rPr>
                <w:rFonts w:ascii="Times New Roman" w:hAnsi="Times New Roman" w:cs="Times New Roman"/>
                <w:color w:val="24292E"/>
                <w:sz w:val="16"/>
                <w:szCs w:val="16"/>
              </w:rPr>
            </w:pPr>
            <w:hyperlink r:id="rId11" w:history="1">
              <w:r w:rsidR="00220F88" w:rsidRPr="00C97215">
                <w:rPr>
                  <w:rStyle w:val="Hyperlink"/>
                  <w:rFonts w:ascii="Times New Roman" w:hAnsi="Times New Roman" w:cs="Times New Roman"/>
                  <w:color w:val="0366D6"/>
                  <w:sz w:val="16"/>
                  <w:szCs w:val="16"/>
                </w:rPr>
                <w:t>KHR_materials_clearcoat</w:t>
              </w:r>
            </w:hyperlink>
          </w:p>
          <w:p w14:paraId="1382D371" w14:textId="77777777" w:rsidR="00220F88" w:rsidRPr="00C97215" w:rsidRDefault="00000000" w:rsidP="00220F88">
            <w:pPr>
              <w:widowControl/>
              <w:numPr>
                <w:ilvl w:val="0"/>
                <w:numId w:val="10"/>
              </w:numPr>
              <w:autoSpaceDE/>
              <w:autoSpaceDN/>
              <w:rPr>
                <w:rFonts w:ascii="Times New Roman" w:hAnsi="Times New Roman" w:cs="Times New Roman"/>
                <w:color w:val="24292E"/>
                <w:sz w:val="16"/>
                <w:szCs w:val="16"/>
              </w:rPr>
            </w:pPr>
            <w:hyperlink r:id="rId12" w:history="1">
              <w:r w:rsidR="00220F88" w:rsidRPr="00C97215">
                <w:rPr>
                  <w:rStyle w:val="Hyperlink"/>
                  <w:rFonts w:ascii="Times New Roman" w:hAnsi="Times New Roman" w:cs="Times New Roman"/>
                  <w:color w:val="0366D6"/>
                  <w:sz w:val="16"/>
                  <w:szCs w:val="16"/>
                </w:rPr>
                <w:t>KHR_materials_pbrSpecularGlossiness</w:t>
              </w:r>
            </w:hyperlink>
          </w:p>
          <w:p w14:paraId="1CF648B4" w14:textId="77777777" w:rsidR="00220F88" w:rsidRPr="00C97215" w:rsidRDefault="00000000" w:rsidP="00220F88">
            <w:pPr>
              <w:widowControl/>
              <w:numPr>
                <w:ilvl w:val="0"/>
                <w:numId w:val="10"/>
              </w:numPr>
              <w:autoSpaceDE/>
              <w:autoSpaceDN/>
              <w:rPr>
                <w:color w:val="24292E"/>
                <w:sz w:val="16"/>
                <w:szCs w:val="16"/>
              </w:rPr>
            </w:pPr>
            <w:hyperlink r:id="rId13" w:history="1">
              <w:r w:rsidR="00220F88" w:rsidRPr="00C97215">
                <w:rPr>
                  <w:rStyle w:val="Hyperlink"/>
                  <w:rFonts w:ascii="Times New Roman" w:hAnsi="Times New Roman" w:cs="Times New Roman"/>
                  <w:color w:val="0366D6"/>
                  <w:sz w:val="16"/>
                  <w:szCs w:val="16"/>
                </w:rPr>
                <w:t>KHR_materials_unlit</w:t>
              </w:r>
            </w:hyperlink>
          </w:p>
          <w:p w14:paraId="2F4FF324" w14:textId="77777777" w:rsidR="00220F88" w:rsidRPr="00C97215" w:rsidRDefault="00000000" w:rsidP="00220F88">
            <w:pPr>
              <w:widowControl/>
              <w:numPr>
                <w:ilvl w:val="0"/>
                <w:numId w:val="10"/>
              </w:numPr>
              <w:autoSpaceDE/>
              <w:autoSpaceDN/>
              <w:rPr>
                <w:rStyle w:val="Hyperlink"/>
                <w:color w:val="0366D6"/>
                <w:sz w:val="16"/>
                <w:szCs w:val="16"/>
              </w:rPr>
            </w:pPr>
            <w:hyperlink r:id="rId14" w:history="1">
              <w:r w:rsidR="00220F88" w:rsidRPr="00C97215">
                <w:rPr>
                  <w:rStyle w:val="Hyperlink"/>
                  <w:color w:val="0366D6"/>
                  <w:sz w:val="16"/>
                  <w:szCs w:val="16"/>
                </w:rPr>
                <w:t>KHR_lights_punctual</w:t>
              </w:r>
            </w:hyperlink>
          </w:p>
          <w:p w14:paraId="292F6613" w14:textId="77777777" w:rsidR="00220F88" w:rsidRPr="00C97215" w:rsidRDefault="00220F88" w:rsidP="008B6724">
            <w:pPr>
              <w:rPr>
                <w:sz w:val="16"/>
                <w:szCs w:val="16"/>
                <w:lang w:val="en-CA"/>
              </w:rPr>
            </w:pPr>
            <w:r w:rsidRPr="00C97215">
              <w:rPr>
                <w:sz w:val="16"/>
                <w:szCs w:val="16"/>
                <w:lang w:val="en-CA"/>
              </w:rPr>
              <w:t>In addition, the following vendor specific extensions are also available:</w:t>
            </w:r>
          </w:p>
          <w:p w14:paraId="1A6BB102" w14:textId="77777777" w:rsidR="00220F88" w:rsidRPr="00C97215" w:rsidRDefault="00220F88" w:rsidP="00220F88">
            <w:pPr>
              <w:pStyle w:val="ListParagraph"/>
              <w:widowControl/>
              <w:numPr>
                <w:ilvl w:val="0"/>
                <w:numId w:val="12"/>
              </w:numPr>
              <w:autoSpaceDE/>
              <w:autoSpaceDN/>
              <w:spacing w:after="200" w:line="276" w:lineRule="auto"/>
              <w:contextualSpacing/>
              <w:rPr>
                <w:sz w:val="16"/>
                <w:szCs w:val="16"/>
                <w:lang w:val="en-CA"/>
              </w:rPr>
            </w:pPr>
            <w:r w:rsidRPr="00C97215">
              <w:rPr>
                <w:sz w:val="16"/>
                <w:szCs w:val="16"/>
                <w:lang w:val="en-CA"/>
              </w:rPr>
              <w:t>EXT_lights_image_based which stores light probes from the scene in an environment map</w:t>
            </w:r>
          </w:p>
          <w:p w14:paraId="307265DB" w14:textId="77777777" w:rsidR="00220F88" w:rsidRPr="00C97215" w:rsidRDefault="00220F88" w:rsidP="00220F88">
            <w:pPr>
              <w:pStyle w:val="ListParagraph"/>
              <w:widowControl/>
              <w:numPr>
                <w:ilvl w:val="0"/>
                <w:numId w:val="12"/>
              </w:numPr>
              <w:autoSpaceDE/>
              <w:autoSpaceDN/>
              <w:spacing w:after="200" w:line="276" w:lineRule="auto"/>
              <w:contextualSpacing/>
              <w:rPr>
                <w:sz w:val="16"/>
                <w:szCs w:val="16"/>
                <w:lang w:val="en-CA"/>
              </w:rPr>
            </w:pPr>
            <w:r w:rsidRPr="00C97215">
              <w:rPr>
                <w:sz w:val="16"/>
                <w:szCs w:val="16"/>
                <w:lang w:val="en-CA"/>
              </w:rPr>
              <w:t>ADOBE_materials_thin_transparency to represent materials with transparency</w:t>
            </w:r>
          </w:p>
          <w:p w14:paraId="2FBA4B04" w14:textId="77777777" w:rsidR="00220F88" w:rsidRPr="00C97215" w:rsidRDefault="00220F88" w:rsidP="008B6724">
            <w:pPr>
              <w:rPr>
                <w:sz w:val="16"/>
                <w:szCs w:val="16"/>
                <w:lang w:val="en-CA"/>
              </w:rPr>
            </w:pPr>
            <w:r w:rsidRPr="00C97215">
              <w:rPr>
                <w:sz w:val="16"/>
                <w:szCs w:val="16"/>
                <w:lang w:val="en-CA"/>
              </w:rPr>
              <w:t>Ray tracing is one of the techniques to achieve PBR. It is usually implemented in render passes that iterate over each pixel and cast light rays ending in that pixel to determine which objects will be reflected on that pixel by performing a hit test on the scene geometry. The way the rays reflect on the surfaces of these objects is determined by the object’s material characteristics. The above tools and extensions allow for an accurate implementation of ray tracing on a scene described by glTF.</w:t>
            </w:r>
          </w:p>
        </w:tc>
        <w:tc>
          <w:tcPr>
            <w:tcW w:w="908" w:type="pct"/>
            <w:shd w:val="clear" w:color="auto" w:fill="FFFFFF" w:themeFill="background1"/>
          </w:tcPr>
          <w:p w14:paraId="18DCA4BC" w14:textId="77777777" w:rsidR="00220F88" w:rsidRPr="00C97215" w:rsidRDefault="00220F88" w:rsidP="008B6724">
            <w:pPr>
              <w:spacing w:before="100" w:beforeAutospacing="1" w:after="100" w:afterAutospacing="1"/>
              <w:contextualSpacing/>
              <w:rPr>
                <w:sz w:val="16"/>
                <w:szCs w:val="16"/>
              </w:rPr>
            </w:pPr>
          </w:p>
        </w:tc>
        <w:tc>
          <w:tcPr>
            <w:tcW w:w="725" w:type="pct"/>
            <w:shd w:val="clear" w:color="auto" w:fill="D6E3BC" w:themeFill="accent3" w:themeFillTint="66"/>
          </w:tcPr>
          <w:p w14:paraId="63A87053" w14:textId="77777777" w:rsidR="00220F88" w:rsidRPr="00C97215" w:rsidRDefault="00220F88" w:rsidP="008B6724">
            <w:pPr>
              <w:spacing w:before="100" w:beforeAutospacing="1" w:after="100" w:afterAutospacing="1"/>
              <w:contextualSpacing/>
              <w:rPr>
                <w:sz w:val="16"/>
                <w:szCs w:val="16"/>
              </w:rPr>
            </w:pPr>
            <w:r>
              <w:rPr>
                <w:sz w:val="16"/>
                <w:szCs w:val="16"/>
              </w:rPr>
              <w:t>Completed</w:t>
            </w:r>
          </w:p>
        </w:tc>
        <w:tc>
          <w:tcPr>
            <w:tcW w:w="704" w:type="pct"/>
            <w:shd w:val="clear" w:color="auto" w:fill="FFFFFF" w:themeFill="background1"/>
          </w:tcPr>
          <w:p w14:paraId="4FEA0A8D" w14:textId="77777777" w:rsidR="00220F88" w:rsidRPr="00C97215" w:rsidRDefault="00220F88" w:rsidP="008B6724">
            <w:pPr>
              <w:spacing w:before="100" w:beforeAutospacing="1" w:after="100" w:afterAutospacing="1"/>
              <w:contextualSpacing/>
              <w:rPr>
                <w:sz w:val="16"/>
                <w:szCs w:val="16"/>
              </w:rPr>
            </w:pPr>
            <w:r w:rsidRPr="00C97215">
              <w:rPr>
                <w:sz w:val="16"/>
                <w:szCs w:val="16"/>
              </w:rPr>
              <w:t>3</w:t>
            </w:r>
          </w:p>
        </w:tc>
      </w:tr>
      <w:tr w:rsidR="00220F88" w:rsidRPr="00C97215" w14:paraId="1DC59B0B" w14:textId="77777777" w:rsidTr="008B6724">
        <w:tc>
          <w:tcPr>
            <w:tcW w:w="404" w:type="pct"/>
          </w:tcPr>
          <w:p w14:paraId="7F65C523" w14:textId="77777777" w:rsidR="00220F88" w:rsidRPr="00C97215" w:rsidRDefault="00220F88" w:rsidP="008B6724">
            <w:pPr>
              <w:spacing w:before="100" w:beforeAutospacing="1" w:after="100" w:afterAutospacing="1"/>
              <w:contextualSpacing/>
              <w:rPr>
                <w:sz w:val="16"/>
                <w:szCs w:val="16"/>
              </w:rPr>
            </w:pPr>
            <w:r w:rsidRPr="00C97215">
              <w:rPr>
                <w:sz w:val="16"/>
                <w:szCs w:val="16"/>
              </w:rPr>
              <w:t>18</w:t>
            </w:r>
          </w:p>
        </w:tc>
        <w:tc>
          <w:tcPr>
            <w:tcW w:w="925" w:type="pct"/>
          </w:tcPr>
          <w:p w14:paraId="7E48CA5E" w14:textId="77777777" w:rsidR="00220F88" w:rsidRPr="00C97215" w:rsidRDefault="00220F88" w:rsidP="008B6724">
            <w:pPr>
              <w:spacing w:before="100" w:beforeAutospacing="1" w:after="100" w:afterAutospacing="1"/>
              <w:contextualSpacing/>
              <w:rPr>
                <w:sz w:val="16"/>
                <w:szCs w:val="16"/>
              </w:rPr>
            </w:pPr>
            <w:r w:rsidRPr="00C97215">
              <w:rPr>
                <w:sz w:val="16"/>
                <w:szCs w:val="16"/>
              </w:rPr>
              <w:t xml:space="preserve">The scene description shall support sub-graph representation that allows modular rendering e.g. leafs in the scene description tree can also be packaged and referenced individually from a parent scene description and container. </w:t>
            </w:r>
          </w:p>
        </w:tc>
        <w:tc>
          <w:tcPr>
            <w:tcW w:w="1334" w:type="pct"/>
            <w:shd w:val="clear" w:color="auto" w:fill="FBD4B4" w:themeFill="accent6" w:themeFillTint="66"/>
          </w:tcPr>
          <w:p w14:paraId="498885B0" w14:textId="77777777" w:rsidR="00220F88" w:rsidRPr="00C97215" w:rsidRDefault="00220F88" w:rsidP="008B6724">
            <w:pPr>
              <w:spacing w:before="100" w:beforeAutospacing="1" w:after="100" w:afterAutospacing="1"/>
              <w:contextualSpacing/>
              <w:rPr>
                <w:sz w:val="16"/>
                <w:szCs w:val="16"/>
              </w:rPr>
            </w:pPr>
            <w:r w:rsidRPr="00C97215">
              <w:rPr>
                <w:sz w:val="16"/>
                <w:szCs w:val="16"/>
              </w:rPr>
              <w:t xml:space="preserve">glTF2 supports modular design of leaves by buffers. </w:t>
            </w:r>
          </w:p>
          <w:p w14:paraId="157D8F6D" w14:textId="77777777" w:rsidR="00220F88" w:rsidRPr="00C97215" w:rsidRDefault="00220F88" w:rsidP="008B6724">
            <w:pPr>
              <w:spacing w:before="100" w:beforeAutospacing="1" w:after="100" w:afterAutospacing="1"/>
              <w:contextualSpacing/>
              <w:rPr>
                <w:sz w:val="16"/>
                <w:szCs w:val="16"/>
              </w:rPr>
            </w:pPr>
          </w:p>
          <w:p w14:paraId="0CF3FDF3" w14:textId="77777777" w:rsidR="00220F88" w:rsidRPr="00C97215" w:rsidRDefault="00220F88" w:rsidP="008B6724">
            <w:pPr>
              <w:rPr>
                <w:sz w:val="16"/>
                <w:szCs w:val="16"/>
                <w:lang w:val="en-CA"/>
              </w:rPr>
            </w:pPr>
            <w:r w:rsidRPr="00C97215">
              <w:rPr>
                <w:sz w:val="16"/>
                <w:szCs w:val="16"/>
                <w:lang w:val="en-CA"/>
              </w:rPr>
              <w:t>The following diagram shows the structure of glTF 2.0:</w:t>
            </w:r>
          </w:p>
          <w:p w14:paraId="07621358" w14:textId="77777777" w:rsidR="00220F88" w:rsidRPr="00C97215" w:rsidRDefault="00220F88" w:rsidP="008B6724">
            <w:pPr>
              <w:rPr>
                <w:sz w:val="16"/>
                <w:szCs w:val="16"/>
                <w:lang w:val="en-CA"/>
              </w:rPr>
            </w:pPr>
            <w:r w:rsidRPr="00C97215">
              <w:rPr>
                <w:noProof/>
                <w:sz w:val="16"/>
                <w:szCs w:val="16"/>
                <w:lang w:val="en-CA"/>
              </w:rPr>
              <w:drawing>
                <wp:inline distT="0" distB="0" distL="0" distR="0" wp14:anchorId="137DBBDB" wp14:editId="599C6AF7">
                  <wp:extent cx="1974215" cy="1097915"/>
                  <wp:effectExtent l="0" t="0" r="6985" b="6985"/>
                  <wp:docPr id="5" name="Picture 5" descr="A picture containing electronics, contro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picture containing electronics, control&#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74215" cy="1097915"/>
                          </a:xfrm>
                          <a:prstGeom prst="rect">
                            <a:avLst/>
                          </a:prstGeom>
                          <a:noFill/>
                          <a:ln>
                            <a:noFill/>
                          </a:ln>
                        </pic:spPr>
                      </pic:pic>
                    </a:graphicData>
                  </a:graphic>
                </wp:inline>
              </w:drawing>
            </w:r>
          </w:p>
          <w:p w14:paraId="588CD60F" w14:textId="77777777" w:rsidR="00220F88" w:rsidRPr="00C97215" w:rsidRDefault="00220F88" w:rsidP="008B6724">
            <w:pPr>
              <w:rPr>
                <w:sz w:val="16"/>
                <w:szCs w:val="16"/>
                <w:lang w:val="en-CA"/>
              </w:rPr>
            </w:pPr>
            <w:r w:rsidRPr="00C97215">
              <w:rPr>
                <w:sz w:val="16"/>
                <w:szCs w:val="16"/>
                <w:lang w:val="en-CA"/>
              </w:rPr>
              <w:t xml:space="preserve">It starts with a </w:t>
            </w:r>
            <w:r w:rsidRPr="00C97215">
              <w:rPr>
                <w:b/>
                <w:bCs/>
                <w:color w:val="FF0000"/>
                <w:sz w:val="16"/>
                <w:szCs w:val="16"/>
                <w:lang w:val="en-CA"/>
              </w:rPr>
              <w:t>scene</w:t>
            </w:r>
            <w:r w:rsidRPr="00C97215">
              <w:rPr>
                <w:color w:val="FF0000"/>
                <w:sz w:val="16"/>
                <w:szCs w:val="16"/>
                <w:lang w:val="en-CA"/>
              </w:rPr>
              <w:t xml:space="preserve"> </w:t>
            </w:r>
            <w:r w:rsidRPr="00C97215">
              <w:rPr>
                <w:sz w:val="16"/>
                <w:szCs w:val="16"/>
                <w:lang w:val="en-CA"/>
              </w:rPr>
              <w:t xml:space="preserve">node which in turns has a hierarchy of nodes (a set of disjoint trees). This is exactly the definition of a scene graph, albeit with a limitation of nodes having a single parent </w:t>
            </w:r>
            <w:r w:rsidRPr="00C97215">
              <w:rPr>
                <w:sz w:val="16"/>
                <w:szCs w:val="16"/>
                <w:lang w:val="en-CA"/>
              </w:rPr>
              <w:lastRenderedPageBreak/>
              <w:t xml:space="preserve">for simple parsing and rendering. </w:t>
            </w:r>
          </w:p>
          <w:p w14:paraId="2DFCD50B" w14:textId="77777777" w:rsidR="00220F88" w:rsidRPr="00C97215" w:rsidRDefault="00220F88" w:rsidP="008B6724">
            <w:pPr>
              <w:rPr>
                <w:sz w:val="16"/>
                <w:szCs w:val="16"/>
                <w:lang w:val="en-CA"/>
              </w:rPr>
            </w:pPr>
            <w:r w:rsidRPr="00C97215">
              <w:rPr>
                <w:sz w:val="16"/>
                <w:szCs w:val="16"/>
                <w:lang w:val="en-CA"/>
              </w:rPr>
              <w:t xml:space="preserve">The example assets that are provided show how a user can navigate the scenes, e.g. walking inside a conference room or living room, where other 3D assets/objects may also be placed. If in doubt, effort should be done to define </w:t>
            </w:r>
            <w:r w:rsidRPr="00C97215">
              <w:rPr>
                <w:b/>
                <w:bCs/>
                <w:color w:val="FF0000"/>
                <w:sz w:val="16"/>
                <w:szCs w:val="16"/>
                <w:lang w:val="en-CA"/>
              </w:rPr>
              <w:t>test scenarios</w:t>
            </w:r>
            <w:r w:rsidRPr="00C97215">
              <w:rPr>
                <w:color w:val="FF0000"/>
                <w:sz w:val="16"/>
                <w:szCs w:val="16"/>
                <w:lang w:val="en-CA"/>
              </w:rPr>
              <w:t xml:space="preserve"> </w:t>
            </w:r>
            <w:r w:rsidRPr="00C97215">
              <w:rPr>
                <w:sz w:val="16"/>
                <w:szCs w:val="16"/>
                <w:lang w:val="en-CA"/>
              </w:rPr>
              <w:t>to validate capabilities of the technology.</w:t>
            </w:r>
          </w:p>
        </w:tc>
        <w:tc>
          <w:tcPr>
            <w:tcW w:w="908" w:type="pct"/>
            <w:shd w:val="clear" w:color="auto" w:fill="FFFFFF" w:themeFill="background1"/>
          </w:tcPr>
          <w:p w14:paraId="5785C76F" w14:textId="77777777" w:rsidR="00220F88" w:rsidRPr="00C97215" w:rsidRDefault="00220F88" w:rsidP="008B6724">
            <w:pPr>
              <w:spacing w:before="100" w:beforeAutospacing="1" w:after="100" w:afterAutospacing="1"/>
              <w:contextualSpacing/>
              <w:rPr>
                <w:sz w:val="16"/>
                <w:szCs w:val="16"/>
              </w:rPr>
            </w:pPr>
          </w:p>
        </w:tc>
        <w:tc>
          <w:tcPr>
            <w:tcW w:w="725" w:type="pct"/>
            <w:shd w:val="clear" w:color="auto" w:fill="D6E3BC" w:themeFill="accent3" w:themeFillTint="66"/>
          </w:tcPr>
          <w:p w14:paraId="4240CF41" w14:textId="77777777" w:rsidR="00220F88" w:rsidRPr="00C97215" w:rsidRDefault="00220F88" w:rsidP="008B6724">
            <w:pPr>
              <w:spacing w:before="100" w:beforeAutospacing="1" w:after="100" w:afterAutospacing="1"/>
              <w:contextualSpacing/>
              <w:rPr>
                <w:sz w:val="16"/>
                <w:szCs w:val="16"/>
              </w:rPr>
            </w:pPr>
            <w:r>
              <w:rPr>
                <w:sz w:val="16"/>
                <w:szCs w:val="16"/>
              </w:rPr>
              <w:t>Completed</w:t>
            </w:r>
          </w:p>
        </w:tc>
        <w:tc>
          <w:tcPr>
            <w:tcW w:w="704" w:type="pct"/>
            <w:shd w:val="clear" w:color="auto" w:fill="FFFFFF" w:themeFill="background1"/>
          </w:tcPr>
          <w:p w14:paraId="4B5BD9F6" w14:textId="77777777" w:rsidR="00220F88" w:rsidRPr="00C97215" w:rsidRDefault="00220F88" w:rsidP="008B6724">
            <w:pPr>
              <w:spacing w:before="100" w:beforeAutospacing="1" w:after="100" w:afterAutospacing="1"/>
              <w:contextualSpacing/>
              <w:rPr>
                <w:sz w:val="16"/>
                <w:szCs w:val="16"/>
              </w:rPr>
            </w:pPr>
            <w:r w:rsidRPr="00C97215">
              <w:rPr>
                <w:sz w:val="16"/>
                <w:szCs w:val="16"/>
              </w:rPr>
              <w:t>3</w:t>
            </w:r>
          </w:p>
        </w:tc>
      </w:tr>
      <w:tr w:rsidR="00220F88" w:rsidRPr="00C97215" w14:paraId="011B52FA" w14:textId="77777777" w:rsidTr="008B6724">
        <w:tc>
          <w:tcPr>
            <w:tcW w:w="404" w:type="pct"/>
          </w:tcPr>
          <w:p w14:paraId="40D9C552" w14:textId="77777777" w:rsidR="00220F88" w:rsidRPr="00C97215" w:rsidRDefault="00220F88" w:rsidP="008B6724">
            <w:pPr>
              <w:spacing w:before="100" w:beforeAutospacing="1" w:after="100" w:afterAutospacing="1"/>
              <w:contextualSpacing/>
              <w:rPr>
                <w:sz w:val="16"/>
                <w:szCs w:val="16"/>
              </w:rPr>
            </w:pPr>
            <w:r w:rsidRPr="00C97215">
              <w:rPr>
                <w:sz w:val="16"/>
                <w:szCs w:val="16"/>
              </w:rPr>
              <w:t>19</w:t>
            </w:r>
          </w:p>
        </w:tc>
        <w:tc>
          <w:tcPr>
            <w:tcW w:w="925" w:type="pct"/>
          </w:tcPr>
          <w:p w14:paraId="7D73A9D6" w14:textId="77777777" w:rsidR="00220F88" w:rsidRPr="00C97215" w:rsidRDefault="00220F88" w:rsidP="008B6724">
            <w:pPr>
              <w:spacing w:before="100" w:beforeAutospacing="1" w:after="100" w:afterAutospacing="1"/>
              <w:contextualSpacing/>
              <w:rPr>
                <w:sz w:val="16"/>
                <w:szCs w:val="16"/>
              </w:rPr>
            </w:pPr>
            <w:r w:rsidRPr="00C97215">
              <w:rPr>
                <w:sz w:val="16"/>
                <w:szCs w:val="16"/>
              </w:rPr>
              <w:t>The scene description shall support references (e.g. URLs) to external media resources in place of embedded file references.</w:t>
            </w:r>
          </w:p>
        </w:tc>
        <w:tc>
          <w:tcPr>
            <w:tcW w:w="1334" w:type="pct"/>
            <w:shd w:val="clear" w:color="auto" w:fill="FFFF00"/>
          </w:tcPr>
          <w:p w14:paraId="594768C8" w14:textId="77777777" w:rsidR="00220F88" w:rsidRPr="00C97215" w:rsidRDefault="00220F88" w:rsidP="008B6724">
            <w:pPr>
              <w:spacing w:before="100" w:beforeAutospacing="1" w:after="100" w:afterAutospacing="1"/>
              <w:contextualSpacing/>
              <w:rPr>
                <w:sz w:val="16"/>
                <w:szCs w:val="16"/>
              </w:rPr>
            </w:pPr>
            <w:r w:rsidRPr="00C97215">
              <w:rPr>
                <w:sz w:val="16"/>
                <w:szCs w:val="16"/>
              </w:rPr>
              <w:t xml:space="preserve">glTF2 supports external media by reference. </w:t>
            </w:r>
          </w:p>
          <w:p w14:paraId="238BAC2E" w14:textId="77777777" w:rsidR="00220F88" w:rsidRPr="00C97215" w:rsidRDefault="00220F88" w:rsidP="008B6724">
            <w:pPr>
              <w:spacing w:before="100" w:beforeAutospacing="1" w:after="100" w:afterAutospacing="1"/>
              <w:contextualSpacing/>
              <w:rPr>
                <w:sz w:val="16"/>
                <w:szCs w:val="16"/>
              </w:rPr>
            </w:pPr>
            <w:r w:rsidRPr="00C97215">
              <w:rPr>
                <w:sz w:val="16"/>
                <w:szCs w:val="16"/>
              </w:rPr>
              <w:t>Extensions for MPEG are needed to address different delivery use cases.</w:t>
            </w:r>
          </w:p>
        </w:tc>
        <w:tc>
          <w:tcPr>
            <w:tcW w:w="908" w:type="pct"/>
            <w:shd w:val="clear" w:color="auto" w:fill="FFFFFF" w:themeFill="background1"/>
          </w:tcPr>
          <w:p w14:paraId="40592D4A" w14:textId="77777777" w:rsidR="00220F88" w:rsidRPr="00C97215" w:rsidRDefault="00220F88" w:rsidP="008B6724">
            <w:pPr>
              <w:spacing w:before="100" w:beforeAutospacing="1" w:after="100" w:afterAutospacing="1"/>
              <w:contextualSpacing/>
              <w:rPr>
                <w:sz w:val="16"/>
                <w:szCs w:val="16"/>
              </w:rPr>
            </w:pPr>
            <w:r>
              <w:rPr>
                <w:sz w:val="16"/>
                <w:szCs w:val="16"/>
              </w:rPr>
              <w:t>Addressed in DIS</w:t>
            </w:r>
            <w:r w:rsidRPr="00C97215">
              <w:rPr>
                <w:sz w:val="16"/>
                <w:szCs w:val="16"/>
              </w:rPr>
              <w:t xml:space="preserve"> using MAF and APIs from GLTF to MPEG media delivery.</w:t>
            </w:r>
          </w:p>
        </w:tc>
        <w:tc>
          <w:tcPr>
            <w:tcW w:w="725" w:type="pct"/>
            <w:shd w:val="clear" w:color="auto" w:fill="D6E3BC" w:themeFill="accent3" w:themeFillTint="66"/>
          </w:tcPr>
          <w:p w14:paraId="382B3BC9" w14:textId="77777777" w:rsidR="00220F88" w:rsidRPr="00C97215" w:rsidRDefault="00220F88" w:rsidP="008B6724">
            <w:pPr>
              <w:spacing w:before="100" w:beforeAutospacing="1" w:after="100" w:afterAutospacing="1"/>
              <w:contextualSpacing/>
              <w:rPr>
                <w:sz w:val="16"/>
                <w:szCs w:val="16"/>
              </w:rPr>
            </w:pPr>
            <w:r>
              <w:rPr>
                <w:sz w:val="16"/>
                <w:szCs w:val="16"/>
              </w:rPr>
              <w:t>Completed SD 1</w:t>
            </w:r>
            <w:r w:rsidRPr="00767775">
              <w:rPr>
                <w:sz w:val="16"/>
                <w:szCs w:val="16"/>
                <w:vertAlign w:val="superscript"/>
              </w:rPr>
              <w:t>st</w:t>
            </w:r>
            <w:r>
              <w:rPr>
                <w:sz w:val="16"/>
                <w:szCs w:val="16"/>
              </w:rPr>
              <w:t xml:space="preserve"> edition and AMD1</w:t>
            </w:r>
          </w:p>
        </w:tc>
        <w:tc>
          <w:tcPr>
            <w:tcW w:w="704" w:type="pct"/>
            <w:shd w:val="clear" w:color="auto" w:fill="FFFFFF" w:themeFill="background1"/>
          </w:tcPr>
          <w:p w14:paraId="6DA167EE" w14:textId="77777777" w:rsidR="00220F88" w:rsidRPr="00C97215" w:rsidRDefault="00220F88" w:rsidP="008B6724">
            <w:pPr>
              <w:spacing w:before="100" w:beforeAutospacing="1" w:after="100" w:afterAutospacing="1"/>
              <w:contextualSpacing/>
              <w:rPr>
                <w:sz w:val="16"/>
                <w:szCs w:val="16"/>
              </w:rPr>
            </w:pPr>
            <w:r w:rsidRPr="00C97215">
              <w:rPr>
                <w:sz w:val="16"/>
                <w:szCs w:val="16"/>
              </w:rPr>
              <w:t>1</w:t>
            </w:r>
          </w:p>
          <w:p w14:paraId="641D1476" w14:textId="77777777" w:rsidR="00220F88" w:rsidRPr="00C97215" w:rsidRDefault="00220F88" w:rsidP="008B6724">
            <w:pPr>
              <w:spacing w:before="100" w:beforeAutospacing="1" w:after="100" w:afterAutospacing="1"/>
              <w:contextualSpacing/>
              <w:rPr>
                <w:sz w:val="16"/>
                <w:szCs w:val="16"/>
              </w:rPr>
            </w:pPr>
          </w:p>
          <w:p w14:paraId="4AA6EE93" w14:textId="77777777" w:rsidR="00220F88" w:rsidRPr="00C97215" w:rsidRDefault="00220F88" w:rsidP="008B6724">
            <w:pPr>
              <w:spacing w:before="100" w:beforeAutospacing="1" w:after="100" w:afterAutospacing="1"/>
              <w:contextualSpacing/>
              <w:rPr>
                <w:sz w:val="16"/>
                <w:szCs w:val="16"/>
              </w:rPr>
            </w:pPr>
            <w:r w:rsidRPr="00C97215">
              <w:rPr>
                <w:sz w:val="16"/>
                <w:szCs w:val="16"/>
              </w:rPr>
              <w:t>Likely covered by one or several of the above scenarios</w:t>
            </w:r>
          </w:p>
        </w:tc>
      </w:tr>
      <w:tr w:rsidR="00220F88" w:rsidRPr="00C97215" w14:paraId="2F33DA9C" w14:textId="77777777" w:rsidTr="008B6724">
        <w:tc>
          <w:tcPr>
            <w:tcW w:w="404" w:type="pct"/>
          </w:tcPr>
          <w:p w14:paraId="104ADE92" w14:textId="77777777" w:rsidR="00220F88" w:rsidRPr="00C97215" w:rsidRDefault="00220F88" w:rsidP="008B6724">
            <w:pPr>
              <w:spacing w:before="100" w:beforeAutospacing="1" w:after="100" w:afterAutospacing="1"/>
              <w:contextualSpacing/>
              <w:rPr>
                <w:sz w:val="16"/>
                <w:szCs w:val="16"/>
              </w:rPr>
            </w:pPr>
            <w:r w:rsidRPr="00C97215">
              <w:rPr>
                <w:sz w:val="16"/>
                <w:szCs w:val="16"/>
              </w:rPr>
              <w:t>20</w:t>
            </w:r>
          </w:p>
        </w:tc>
        <w:tc>
          <w:tcPr>
            <w:tcW w:w="925" w:type="pct"/>
          </w:tcPr>
          <w:p w14:paraId="23493ECA" w14:textId="77777777" w:rsidR="00220F88" w:rsidRPr="00C97215" w:rsidRDefault="00220F88" w:rsidP="008B6724">
            <w:pPr>
              <w:spacing w:before="100" w:beforeAutospacing="1" w:after="100" w:afterAutospacing="1"/>
              <w:contextualSpacing/>
              <w:rPr>
                <w:sz w:val="16"/>
                <w:szCs w:val="16"/>
              </w:rPr>
            </w:pPr>
            <w:r w:rsidRPr="00C97215">
              <w:rPr>
                <w:sz w:val="16"/>
                <w:szCs w:val="16"/>
              </w:rPr>
              <w:t>The scene description shall support a mechanism to safely customize behavior for nodes like camera, texture, geometry, audio, and object placement nodes through sandboxed, validated domain specific shaders or scripts for these nodes without affecting the functionality or forcing changes to the root node graph or other node types; i.e. provide a mechanism to safely extend the scene description.</w:t>
            </w:r>
          </w:p>
        </w:tc>
        <w:tc>
          <w:tcPr>
            <w:tcW w:w="1334" w:type="pct"/>
            <w:shd w:val="clear" w:color="auto" w:fill="FBD4B4" w:themeFill="accent6" w:themeFillTint="66"/>
          </w:tcPr>
          <w:p w14:paraId="4BFA8FC1" w14:textId="77777777" w:rsidR="00220F88" w:rsidRPr="00C97215" w:rsidRDefault="00220F88" w:rsidP="008B6724">
            <w:pPr>
              <w:rPr>
                <w:sz w:val="16"/>
                <w:szCs w:val="16"/>
                <w:lang w:val="en-CA"/>
              </w:rPr>
            </w:pPr>
            <w:r w:rsidRPr="00C97215">
              <w:rPr>
                <w:sz w:val="16"/>
                <w:szCs w:val="16"/>
              </w:rPr>
              <w:t xml:space="preserve">Gltf2.0 support this. </w:t>
            </w:r>
            <w:r w:rsidRPr="00C97215">
              <w:rPr>
                <w:sz w:val="16"/>
                <w:szCs w:val="16"/>
                <w:lang w:val="en-CA"/>
              </w:rPr>
              <w:t>The following statements can be found in the glTF 2.0 specification:</w:t>
            </w:r>
          </w:p>
          <w:p w14:paraId="6669C26E" w14:textId="77777777" w:rsidR="00220F88" w:rsidRPr="00C97215" w:rsidRDefault="00220F88" w:rsidP="008B6724">
            <w:pPr>
              <w:ind w:left="340"/>
              <w:rPr>
                <w:rFonts w:eastAsia="Times New Roman"/>
                <w:i/>
                <w:iCs/>
                <w:sz w:val="16"/>
                <w:szCs w:val="16"/>
              </w:rPr>
            </w:pPr>
            <w:r w:rsidRPr="00C97215">
              <w:rPr>
                <w:rFonts w:ascii="Times New Roman" w:eastAsia="Times New Roman" w:hAnsi="Times New Roman"/>
                <w:i/>
                <w:iCs/>
                <w:color w:val="24292E"/>
                <w:sz w:val="16"/>
                <w:szCs w:val="16"/>
                <w:shd w:val="clear" w:color="auto" w:fill="FFFFFF"/>
              </w:rPr>
              <w:t xml:space="preserve">The GL Transmission Format (glTF) is an API-neutral runtime asset delivery format. glTF bridges the gap between 3D content creation tools and modern 3D applications by providing an efficient, </w:t>
            </w:r>
            <w:r w:rsidRPr="00C97215">
              <w:rPr>
                <w:rFonts w:ascii="Times New Roman" w:eastAsia="Times New Roman" w:hAnsi="Times New Roman"/>
                <w:b/>
                <w:bCs/>
                <w:i/>
                <w:iCs/>
                <w:color w:val="FF0000"/>
                <w:sz w:val="16"/>
                <w:szCs w:val="16"/>
                <w:shd w:val="clear" w:color="auto" w:fill="FFFFFF"/>
              </w:rPr>
              <w:t>extensible</w:t>
            </w:r>
            <w:r w:rsidRPr="00C97215">
              <w:rPr>
                <w:rFonts w:ascii="Times New Roman" w:eastAsia="Times New Roman" w:hAnsi="Times New Roman"/>
                <w:i/>
                <w:iCs/>
                <w:color w:val="24292E"/>
                <w:sz w:val="16"/>
                <w:szCs w:val="16"/>
                <w:shd w:val="clear" w:color="auto" w:fill="FFFFFF"/>
              </w:rPr>
              <w:t>, interoperable format for the transmission and loading of 3D content.</w:t>
            </w:r>
          </w:p>
          <w:p w14:paraId="0254D9EB" w14:textId="77777777" w:rsidR="00220F88" w:rsidRPr="00C97215" w:rsidRDefault="00220F88" w:rsidP="008B6724">
            <w:pPr>
              <w:ind w:left="340"/>
              <w:rPr>
                <w:rFonts w:eastAsia="Batang"/>
                <w:sz w:val="16"/>
                <w:szCs w:val="16"/>
              </w:rPr>
            </w:pPr>
          </w:p>
          <w:p w14:paraId="0C38CBB0" w14:textId="77777777" w:rsidR="00220F88" w:rsidRPr="00C97215" w:rsidRDefault="00220F88" w:rsidP="008B6724">
            <w:pPr>
              <w:ind w:left="340"/>
              <w:rPr>
                <w:rFonts w:eastAsia="Times New Roman"/>
                <w:i/>
                <w:iCs/>
                <w:sz w:val="16"/>
                <w:szCs w:val="16"/>
              </w:rPr>
            </w:pPr>
            <w:r w:rsidRPr="00C97215">
              <w:rPr>
                <w:rFonts w:ascii="Times New Roman" w:eastAsia="Times New Roman" w:hAnsi="Times New Roman"/>
                <w:i/>
                <w:iCs/>
                <w:color w:val="24292E"/>
                <w:sz w:val="16"/>
                <w:szCs w:val="16"/>
                <w:shd w:val="clear" w:color="auto" w:fill="FFFFFF"/>
              </w:rPr>
              <w:t xml:space="preserve">glTF solves these problems by providing a vendor- and runtime-neutral format that can be loaded and rendered with minimal processing. The format combines an easily parseable </w:t>
            </w:r>
            <w:r w:rsidRPr="00C97215">
              <w:rPr>
                <w:rFonts w:ascii="Times New Roman" w:eastAsia="Times New Roman" w:hAnsi="Times New Roman"/>
                <w:b/>
                <w:bCs/>
                <w:i/>
                <w:iCs/>
                <w:color w:val="FF0000"/>
                <w:sz w:val="16"/>
                <w:szCs w:val="16"/>
                <w:shd w:val="clear" w:color="auto" w:fill="FFFFFF"/>
              </w:rPr>
              <w:t>JSON scene description</w:t>
            </w:r>
            <w:r w:rsidRPr="00C97215">
              <w:rPr>
                <w:rFonts w:ascii="Times New Roman" w:eastAsia="Times New Roman" w:hAnsi="Times New Roman"/>
                <w:i/>
                <w:iCs/>
                <w:color w:val="FF0000"/>
                <w:sz w:val="16"/>
                <w:szCs w:val="16"/>
                <w:shd w:val="clear" w:color="auto" w:fill="FFFFFF"/>
              </w:rPr>
              <w:t xml:space="preserve"> </w:t>
            </w:r>
            <w:r w:rsidRPr="00C97215">
              <w:rPr>
                <w:rFonts w:ascii="Times New Roman" w:eastAsia="Times New Roman" w:hAnsi="Times New Roman"/>
                <w:i/>
                <w:iCs/>
                <w:color w:val="24292E"/>
                <w:sz w:val="16"/>
                <w:szCs w:val="16"/>
                <w:shd w:val="clear" w:color="auto" w:fill="FFFFFF"/>
              </w:rPr>
              <w:t>with one or more binary files representing geometry, animations, and other rich data.</w:t>
            </w:r>
          </w:p>
          <w:p w14:paraId="79EAE512" w14:textId="77777777" w:rsidR="00220F88" w:rsidRPr="00C97215" w:rsidRDefault="00220F88" w:rsidP="008B6724">
            <w:pPr>
              <w:ind w:left="340"/>
              <w:rPr>
                <w:rFonts w:eastAsia="Batang"/>
                <w:sz w:val="16"/>
                <w:szCs w:val="16"/>
              </w:rPr>
            </w:pPr>
          </w:p>
          <w:p w14:paraId="4362D4F9" w14:textId="77777777" w:rsidR="00220F88" w:rsidRPr="00C97215" w:rsidRDefault="00220F88" w:rsidP="008B6724">
            <w:pPr>
              <w:ind w:left="340"/>
              <w:rPr>
                <w:rFonts w:eastAsia="Times New Roman"/>
                <w:i/>
                <w:iCs/>
                <w:sz w:val="16"/>
                <w:szCs w:val="16"/>
              </w:rPr>
            </w:pPr>
            <w:r w:rsidRPr="00C97215">
              <w:rPr>
                <w:rFonts w:ascii="Times New Roman" w:eastAsia="Times New Roman" w:hAnsi="Times New Roman"/>
                <w:i/>
                <w:iCs/>
                <w:color w:val="24292E"/>
                <w:sz w:val="16"/>
                <w:szCs w:val="16"/>
                <w:shd w:val="clear" w:color="auto" w:fill="FFFFFF"/>
              </w:rPr>
              <w:t xml:space="preserve">Extensibility. While the initial base specification supports a rich feature set, there will be many opportunities for growth and improvement. glTF defines a mechanism that allows the addition of both general-purpose and </w:t>
            </w:r>
            <w:r w:rsidRPr="00C97215">
              <w:rPr>
                <w:rFonts w:ascii="Times New Roman" w:eastAsia="Times New Roman" w:hAnsi="Times New Roman"/>
                <w:b/>
                <w:bCs/>
                <w:i/>
                <w:iCs/>
                <w:color w:val="FF0000"/>
                <w:sz w:val="16"/>
                <w:szCs w:val="16"/>
                <w:shd w:val="clear" w:color="auto" w:fill="FFFFFF"/>
              </w:rPr>
              <w:t>vendor-specific</w:t>
            </w:r>
            <w:r w:rsidRPr="00C97215">
              <w:rPr>
                <w:rFonts w:ascii="Times New Roman" w:eastAsia="Times New Roman" w:hAnsi="Times New Roman"/>
                <w:i/>
                <w:iCs/>
                <w:color w:val="FF0000"/>
                <w:sz w:val="16"/>
                <w:szCs w:val="16"/>
                <w:shd w:val="clear" w:color="auto" w:fill="FFFFFF"/>
              </w:rPr>
              <w:t xml:space="preserve"> </w:t>
            </w:r>
            <w:r w:rsidRPr="00C97215">
              <w:rPr>
                <w:rFonts w:ascii="Times New Roman" w:eastAsia="Times New Roman" w:hAnsi="Times New Roman"/>
                <w:i/>
                <w:iCs/>
                <w:color w:val="24292E"/>
                <w:sz w:val="16"/>
                <w:szCs w:val="16"/>
                <w:shd w:val="clear" w:color="auto" w:fill="FFFFFF"/>
              </w:rPr>
              <w:t>extensions.</w:t>
            </w:r>
          </w:p>
        </w:tc>
        <w:tc>
          <w:tcPr>
            <w:tcW w:w="908" w:type="pct"/>
            <w:shd w:val="clear" w:color="auto" w:fill="FFFFFF" w:themeFill="background1"/>
          </w:tcPr>
          <w:p w14:paraId="41911F50" w14:textId="77777777" w:rsidR="00220F88" w:rsidRPr="00C97215" w:rsidRDefault="00220F88" w:rsidP="008B6724">
            <w:pPr>
              <w:spacing w:before="100" w:beforeAutospacing="1" w:after="100" w:afterAutospacing="1"/>
              <w:contextualSpacing/>
              <w:rPr>
                <w:sz w:val="16"/>
                <w:szCs w:val="16"/>
              </w:rPr>
            </w:pPr>
          </w:p>
        </w:tc>
        <w:tc>
          <w:tcPr>
            <w:tcW w:w="725" w:type="pct"/>
            <w:shd w:val="clear" w:color="auto" w:fill="D6E3BC" w:themeFill="accent3" w:themeFillTint="66"/>
          </w:tcPr>
          <w:p w14:paraId="776B0525" w14:textId="77777777" w:rsidR="00220F88" w:rsidRPr="00C97215" w:rsidRDefault="00220F88" w:rsidP="008B6724">
            <w:pPr>
              <w:spacing w:before="100" w:beforeAutospacing="1" w:after="100" w:afterAutospacing="1"/>
              <w:contextualSpacing/>
              <w:rPr>
                <w:sz w:val="16"/>
                <w:szCs w:val="16"/>
              </w:rPr>
            </w:pPr>
            <w:r>
              <w:rPr>
                <w:sz w:val="16"/>
                <w:szCs w:val="16"/>
              </w:rPr>
              <w:t>Completed</w:t>
            </w:r>
          </w:p>
        </w:tc>
        <w:tc>
          <w:tcPr>
            <w:tcW w:w="704" w:type="pct"/>
            <w:shd w:val="clear" w:color="auto" w:fill="FFFFFF" w:themeFill="background1"/>
          </w:tcPr>
          <w:p w14:paraId="5FB14869" w14:textId="77777777" w:rsidR="00220F88" w:rsidRPr="00C97215" w:rsidRDefault="00220F88" w:rsidP="008B6724">
            <w:pPr>
              <w:spacing w:before="100" w:beforeAutospacing="1" w:after="100" w:afterAutospacing="1"/>
              <w:contextualSpacing/>
              <w:rPr>
                <w:sz w:val="16"/>
                <w:szCs w:val="16"/>
              </w:rPr>
            </w:pPr>
            <w:r w:rsidRPr="00C97215">
              <w:rPr>
                <w:sz w:val="16"/>
                <w:szCs w:val="16"/>
              </w:rPr>
              <w:t>4</w:t>
            </w:r>
          </w:p>
        </w:tc>
      </w:tr>
      <w:tr w:rsidR="00220F88" w:rsidRPr="00C97215" w14:paraId="23EE2775" w14:textId="77777777" w:rsidTr="008B6724">
        <w:tc>
          <w:tcPr>
            <w:tcW w:w="2663" w:type="pct"/>
            <w:gridSpan w:val="3"/>
            <w:shd w:val="clear" w:color="auto" w:fill="B2A1C7" w:themeFill="accent4" w:themeFillTint="99"/>
          </w:tcPr>
          <w:p w14:paraId="73564CD0" w14:textId="77777777" w:rsidR="00220F88" w:rsidRPr="00C97215" w:rsidRDefault="00220F88" w:rsidP="008B6724">
            <w:pPr>
              <w:spacing w:before="100" w:beforeAutospacing="1" w:after="100" w:afterAutospacing="1"/>
              <w:contextualSpacing/>
              <w:rPr>
                <w:sz w:val="16"/>
                <w:szCs w:val="16"/>
              </w:rPr>
            </w:pPr>
            <w:r w:rsidRPr="00C97215">
              <w:rPr>
                <w:sz w:val="16"/>
                <w:szCs w:val="16"/>
              </w:rPr>
              <w:t>I-s Interface: Presentation engine interface</w:t>
            </w:r>
          </w:p>
        </w:tc>
        <w:tc>
          <w:tcPr>
            <w:tcW w:w="908" w:type="pct"/>
            <w:shd w:val="clear" w:color="auto" w:fill="B2A1C7" w:themeFill="accent4" w:themeFillTint="99"/>
          </w:tcPr>
          <w:p w14:paraId="50CDC5F7" w14:textId="77777777" w:rsidR="00220F88" w:rsidRPr="00C97215" w:rsidRDefault="00220F88" w:rsidP="008B6724">
            <w:pPr>
              <w:spacing w:before="100" w:beforeAutospacing="1" w:after="100" w:afterAutospacing="1"/>
              <w:contextualSpacing/>
              <w:rPr>
                <w:sz w:val="16"/>
                <w:szCs w:val="16"/>
              </w:rPr>
            </w:pPr>
          </w:p>
        </w:tc>
        <w:tc>
          <w:tcPr>
            <w:tcW w:w="725" w:type="pct"/>
            <w:shd w:val="clear" w:color="auto" w:fill="B2A1C7" w:themeFill="accent4" w:themeFillTint="99"/>
          </w:tcPr>
          <w:p w14:paraId="01307F0F" w14:textId="77777777" w:rsidR="00220F88" w:rsidRPr="00C97215" w:rsidRDefault="00220F88" w:rsidP="008B6724">
            <w:pPr>
              <w:spacing w:before="100" w:beforeAutospacing="1" w:after="100" w:afterAutospacing="1"/>
              <w:contextualSpacing/>
              <w:rPr>
                <w:sz w:val="16"/>
                <w:szCs w:val="16"/>
              </w:rPr>
            </w:pPr>
          </w:p>
        </w:tc>
        <w:tc>
          <w:tcPr>
            <w:tcW w:w="704" w:type="pct"/>
            <w:shd w:val="clear" w:color="auto" w:fill="B2A1C7" w:themeFill="accent4" w:themeFillTint="99"/>
          </w:tcPr>
          <w:p w14:paraId="3C870C42" w14:textId="77777777" w:rsidR="00220F88" w:rsidRPr="00C97215" w:rsidRDefault="00220F88" w:rsidP="008B6724">
            <w:pPr>
              <w:spacing w:before="100" w:beforeAutospacing="1" w:after="100" w:afterAutospacing="1"/>
              <w:contextualSpacing/>
              <w:rPr>
                <w:sz w:val="16"/>
                <w:szCs w:val="16"/>
              </w:rPr>
            </w:pPr>
          </w:p>
        </w:tc>
      </w:tr>
      <w:tr w:rsidR="00220F88" w:rsidRPr="00C97215" w14:paraId="3DA62FD5" w14:textId="77777777" w:rsidTr="008B6724">
        <w:tc>
          <w:tcPr>
            <w:tcW w:w="404" w:type="pct"/>
          </w:tcPr>
          <w:p w14:paraId="026C6C87" w14:textId="77777777" w:rsidR="00220F88" w:rsidRPr="00C97215" w:rsidRDefault="00220F88" w:rsidP="008B6724">
            <w:pPr>
              <w:spacing w:before="100" w:beforeAutospacing="1" w:after="100" w:afterAutospacing="1"/>
              <w:contextualSpacing/>
              <w:rPr>
                <w:sz w:val="16"/>
                <w:szCs w:val="16"/>
              </w:rPr>
            </w:pPr>
            <w:r w:rsidRPr="00C97215">
              <w:rPr>
                <w:sz w:val="16"/>
                <w:szCs w:val="16"/>
              </w:rPr>
              <w:t>21</w:t>
            </w:r>
          </w:p>
        </w:tc>
        <w:tc>
          <w:tcPr>
            <w:tcW w:w="925" w:type="pct"/>
          </w:tcPr>
          <w:p w14:paraId="148C334A" w14:textId="77777777" w:rsidR="00220F88" w:rsidRPr="00C97215" w:rsidRDefault="00220F88" w:rsidP="008B6724">
            <w:pPr>
              <w:spacing w:before="100" w:beforeAutospacing="1" w:after="100" w:afterAutospacing="1"/>
              <w:contextualSpacing/>
              <w:rPr>
                <w:sz w:val="16"/>
                <w:szCs w:val="16"/>
              </w:rPr>
            </w:pPr>
            <w:r w:rsidRPr="00C97215">
              <w:rPr>
                <w:sz w:val="16"/>
                <w:szCs w:val="16"/>
              </w:rPr>
              <w:t>It shall be possible to update the whole scene-graph, a sub-graph, or a node in the scene description</w:t>
            </w:r>
          </w:p>
        </w:tc>
        <w:tc>
          <w:tcPr>
            <w:tcW w:w="1334" w:type="pct"/>
            <w:shd w:val="clear" w:color="auto" w:fill="B8CCE4" w:themeFill="accent1" w:themeFillTint="66"/>
          </w:tcPr>
          <w:p w14:paraId="619852DC"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glTF2 does not come with a scene update mechanism.</w:t>
            </w:r>
          </w:p>
          <w:p w14:paraId="2BAF9C83"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t>MPEG needs to provide appropriate extensions to address this issue</w:t>
            </w:r>
          </w:p>
        </w:tc>
        <w:tc>
          <w:tcPr>
            <w:tcW w:w="908" w:type="pct"/>
            <w:shd w:val="clear" w:color="auto" w:fill="FFFFFF" w:themeFill="background1"/>
          </w:tcPr>
          <w:p w14:paraId="0B141839"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Pr>
                <w:iCs/>
                <w:sz w:val="16"/>
                <w:szCs w:val="16"/>
              </w:rPr>
              <w:t>Partially supported in the DIS, work ongoing in EEs</w:t>
            </w:r>
            <w:r w:rsidRPr="00C97215">
              <w:rPr>
                <w:iCs/>
                <w:sz w:val="16"/>
                <w:szCs w:val="16"/>
              </w:rPr>
              <w:t>.</w:t>
            </w:r>
          </w:p>
        </w:tc>
        <w:tc>
          <w:tcPr>
            <w:tcW w:w="725" w:type="pct"/>
            <w:shd w:val="clear" w:color="auto" w:fill="FFFFFF" w:themeFill="background1"/>
          </w:tcPr>
          <w:p w14:paraId="1CF1F2E3"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Pr>
                <w:iCs/>
                <w:sz w:val="16"/>
                <w:szCs w:val="16"/>
              </w:rPr>
              <w:t xml:space="preserve">Partially completed. </w:t>
            </w:r>
            <w:r w:rsidRPr="000B7C3E">
              <w:rPr>
                <w:iCs/>
                <w:color w:val="FF0000"/>
                <w:sz w:val="16"/>
                <w:szCs w:val="16"/>
              </w:rPr>
              <w:t>Event based update to be done in AMD2</w:t>
            </w:r>
          </w:p>
        </w:tc>
        <w:tc>
          <w:tcPr>
            <w:tcW w:w="704" w:type="pct"/>
            <w:shd w:val="clear" w:color="auto" w:fill="FFFFFF" w:themeFill="background1"/>
          </w:tcPr>
          <w:p w14:paraId="08FFC071"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1</w:t>
            </w:r>
          </w:p>
          <w:p w14:paraId="56865796"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p>
          <w:p w14:paraId="7ADAF998"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Need to define a scenario. This is part of the current discussion</w:t>
            </w:r>
          </w:p>
        </w:tc>
      </w:tr>
      <w:tr w:rsidR="00220F88" w:rsidRPr="00C97215" w14:paraId="6F75FA93" w14:textId="77777777" w:rsidTr="008B6724">
        <w:tc>
          <w:tcPr>
            <w:tcW w:w="404" w:type="pct"/>
          </w:tcPr>
          <w:p w14:paraId="2B85E2B6" w14:textId="77777777" w:rsidR="00220F88" w:rsidRPr="00C97215" w:rsidRDefault="00220F88" w:rsidP="008B6724">
            <w:pPr>
              <w:spacing w:before="100" w:beforeAutospacing="1" w:after="100" w:afterAutospacing="1"/>
              <w:contextualSpacing/>
              <w:rPr>
                <w:sz w:val="16"/>
                <w:szCs w:val="16"/>
              </w:rPr>
            </w:pPr>
            <w:r w:rsidRPr="00C97215">
              <w:rPr>
                <w:sz w:val="16"/>
                <w:szCs w:val="16"/>
              </w:rPr>
              <w:t>22</w:t>
            </w:r>
          </w:p>
        </w:tc>
        <w:tc>
          <w:tcPr>
            <w:tcW w:w="925" w:type="pct"/>
          </w:tcPr>
          <w:p w14:paraId="4A571BE9" w14:textId="77777777" w:rsidR="00220F88" w:rsidRPr="00C97215" w:rsidRDefault="00220F88" w:rsidP="008B6724">
            <w:pPr>
              <w:spacing w:before="100" w:beforeAutospacing="1" w:after="100" w:afterAutospacing="1"/>
              <w:contextualSpacing/>
              <w:rPr>
                <w:sz w:val="16"/>
                <w:szCs w:val="16"/>
              </w:rPr>
            </w:pPr>
            <w:r w:rsidRPr="00C97215">
              <w:rPr>
                <w:sz w:val="16"/>
                <w:szCs w:val="16"/>
              </w:rPr>
              <w:t xml:space="preserve">It shall be possible to correctly render a 6DoF Presentation after a random access in time  </w:t>
            </w:r>
          </w:p>
        </w:tc>
        <w:tc>
          <w:tcPr>
            <w:tcW w:w="1334" w:type="pct"/>
            <w:shd w:val="clear" w:color="auto" w:fill="B8CCE4" w:themeFill="accent1" w:themeFillTint="66"/>
          </w:tcPr>
          <w:p w14:paraId="0AD6918A" w14:textId="77777777" w:rsidR="00220F88" w:rsidRPr="00C97215" w:rsidRDefault="00220F88" w:rsidP="008B6724">
            <w:pPr>
              <w:spacing w:before="100" w:beforeAutospacing="1" w:after="100" w:afterAutospacing="1"/>
              <w:contextualSpacing/>
              <w:rPr>
                <w:iCs/>
                <w:sz w:val="16"/>
                <w:szCs w:val="16"/>
              </w:rPr>
            </w:pPr>
            <w:r w:rsidRPr="00C97215">
              <w:rPr>
                <w:iCs/>
                <w:sz w:val="16"/>
                <w:szCs w:val="16"/>
              </w:rPr>
              <w:t>glTF2 does neither have support for a timing model nor scene updates through time and as such every glTF2 is considered a random access point in time.</w:t>
            </w:r>
          </w:p>
          <w:p w14:paraId="649A1114" w14:textId="77777777" w:rsidR="00220F88" w:rsidRPr="00C97215" w:rsidRDefault="00220F88" w:rsidP="008B6724">
            <w:pPr>
              <w:spacing w:before="100" w:beforeAutospacing="1" w:after="100" w:afterAutospacing="1"/>
              <w:contextualSpacing/>
              <w:rPr>
                <w:sz w:val="16"/>
                <w:szCs w:val="16"/>
              </w:rPr>
            </w:pPr>
            <w:r w:rsidRPr="00C97215">
              <w:rPr>
                <w:sz w:val="16"/>
                <w:szCs w:val="16"/>
              </w:rPr>
              <w:t>MPEG needs to provide appropriate extensions to address this issue</w:t>
            </w:r>
          </w:p>
        </w:tc>
        <w:tc>
          <w:tcPr>
            <w:tcW w:w="908" w:type="pct"/>
            <w:shd w:val="clear" w:color="auto" w:fill="FFFFFF" w:themeFill="background1"/>
          </w:tcPr>
          <w:p w14:paraId="058E2414" w14:textId="77777777" w:rsidR="00220F88" w:rsidRPr="00C97215" w:rsidRDefault="00220F88" w:rsidP="008B6724">
            <w:pPr>
              <w:spacing w:before="100" w:beforeAutospacing="1" w:after="100" w:afterAutospacing="1"/>
              <w:contextualSpacing/>
              <w:rPr>
                <w:iCs/>
                <w:sz w:val="16"/>
                <w:szCs w:val="16"/>
              </w:rPr>
            </w:pPr>
            <w:r>
              <w:rPr>
                <w:iCs/>
                <w:sz w:val="16"/>
                <w:szCs w:val="16"/>
              </w:rPr>
              <w:t>Partially supported in the DIS, work ongoing in EEs</w:t>
            </w:r>
            <w:r w:rsidRPr="00C97215">
              <w:rPr>
                <w:iCs/>
                <w:sz w:val="16"/>
                <w:szCs w:val="16"/>
              </w:rPr>
              <w:t>.</w:t>
            </w:r>
          </w:p>
        </w:tc>
        <w:tc>
          <w:tcPr>
            <w:tcW w:w="725" w:type="pct"/>
            <w:shd w:val="clear" w:color="auto" w:fill="D6E3BC" w:themeFill="accent3" w:themeFillTint="66"/>
          </w:tcPr>
          <w:p w14:paraId="390AD7C0" w14:textId="77777777" w:rsidR="00220F88" w:rsidRPr="00C97215" w:rsidRDefault="00220F88" w:rsidP="008B6724">
            <w:pPr>
              <w:spacing w:before="100" w:beforeAutospacing="1" w:after="100" w:afterAutospacing="1"/>
              <w:contextualSpacing/>
              <w:rPr>
                <w:iCs/>
                <w:sz w:val="16"/>
                <w:szCs w:val="16"/>
              </w:rPr>
            </w:pPr>
            <w:r>
              <w:rPr>
                <w:iCs/>
                <w:sz w:val="16"/>
                <w:szCs w:val="16"/>
              </w:rPr>
              <w:t>Completed with support for temporal RA</w:t>
            </w:r>
          </w:p>
        </w:tc>
        <w:tc>
          <w:tcPr>
            <w:tcW w:w="704" w:type="pct"/>
            <w:shd w:val="clear" w:color="auto" w:fill="FFFFFF" w:themeFill="background1"/>
          </w:tcPr>
          <w:p w14:paraId="7003BB56" w14:textId="77777777" w:rsidR="00220F88" w:rsidRPr="00C97215" w:rsidRDefault="00220F88" w:rsidP="008B6724">
            <w:pPr>
              <w:spacing w:before="100" w:beforeAutospacing="1" w:after="100" w:afterAutospacing="1"/>
              <w:contextualSpacing/>
              <w:rPr>
                <w:iCs/>
                <w:sz w:val="16"/>
                <w:szCs w:val="16"/>
              </w:rPr>
            </w:pPr>
            <w:r w:rsidRPr="00C97215">
              <w:rPr>
                <w:iCs/>
                <w:sz w:val="16"/>
                <w:szCs w:val="16"/>
              </w:rPr>
              <w:t>2</w:t>
            </w:r>
          </w:p>
          <w:p w14:paraId="5A36C33C" w14:textId="77777777" w:rsidR="00220F88" w:rsidRPr="00C97215" w:rsidRDefault="00220F88" w:rsidP="008B6724">
            <w:pPr>
              <w:spacing w:before="100" w:beforeAutospacing="1" w:after="100" w:afterAutospacing="1"/>
              <w:contextualSpacing/>
              <w:rPr>
                <w:iCs/>
                <w:sz w:val="16"/>
                <w:szCs w:val="16"/>
              </w:rPr>
            </w:pPr>
          </w:p>
          <w:p w14:paraId="01ECAB58" w14:textId="77777777" w:rsidR="00220F88" w:rsidRPr="00C97215" w:rsidRDefault="00220F88" w:rsidP="008B6724">
            <w:pPr>
              <w:spacing w:before="100" w:beforeAutospacing="1" w:after="100" w:afterAutospacing="1"/>
              <w:contextualSpacing/>
              <w:rPr>
                <w:iCs/>
                <w:sz w:val="16"/>
                <w:szCs w:val="16"/>
              </w:rPr>
            </w:pPr>
            <w:r w:rsidRPr="00C97215">
              <w:rPr>
                <w:iCs/>
                <w:sz w:val="16"/>
                <w:szCs w:val="16"/>
              </w:rPr>
              <w:t>Likely covered by extension from above</w:t>
            </w:r>
          </w:p>
        </w:tc>
      </w:tr>
      <w:tr w:rsidR="00220F88" w:rsidRPr="00C97215" w14:paraId="2D6773C1" w14:textId="77777777" w:rsidTr="008B6724">
        <w:tc>
          <w:tcPr>
            <w:tcW w:w="404" w:type="pct"/>
          </w:tcPr>
          <w:p w14:paraId="1C1ACEAC" w14:textId="77777777" w:rsidR="00220F88" w:rsidRPr="00C97215" w:rsidRDefault="00220F88" w:rsidP="008B6724">
            <w:pPr>
              <w:spacing w:before="100" w:beforeAutospacing="1" w:after="100" w:afterAutospacing="1"/>
              <w:contextualSpacing/>
              <w:rPr>
                <w:sz w:val="16"/>
                <w:szCs w:val="16"/>
              </w:rPr>
            </w:pPr>
            <w:r w:rsidRPr="00C97215">
              <w:rPr>
                <w:sz w:val="16"/>
                <w:szCs w:val="16"/>
              </w:rPr>
              <w:lastRenderedPageBreak/>
              <w:t>23</w:t>
            </w:r>
          </w:p>
        </w:tc>
        <w:tc>
          <w:tcPr>
            <w:tcW w:w="925" w:type="pct"/>
          </w:tcPr>
          <w:p w14:paraId="4B774ADD" w14:textId="77777777" w:rsidR="00220F88" w:rsidRPr="00C97215" w:rsidRDefault="00220F88" w:rsidP="008B6724">
            <w:pPr>
              <w:spacing w:before="100" w:beforeAutospacing="1" w:after="100" w:afterAutospacing="1"/>
              <w:contextualSpacing/>
              <w:rPr>
                <w:sz w:val="16"/>
                <w:szCs w:val="16"/>
              </w:rPr>
            </w:pPr>
            <w:r w:rsidRPr="00C97215">
              <w:rPr>
                <w:sz w:val="16"/>
                <w:szCs w:val="16"/>
              </w:rPr>
              <w:t>It shall be possible to perform timed scene description updates</w:t>
            </w:r>
          </w:p>
        </w:tc>
        <w:tc>
          <w:tcPr>
            <w:tcW w:w="1334" w:type="pct"/>
            <w:shd w:val="clear" w:color="auto" w:fill="B8CCE4" w:themeFill="accent1" w:themeFillTint="66"/>
          </w:tcPr>
          <w:p w14:paraId="3A7FEAD5"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glTF2 does not come with a scene update mechanism.</w:t>
            </w:r>
          </w:p>
          <w:p w14:paraId="5860D275"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t>MPEG needs to provide appropriate extensions to address this issue</w:t>
            </w:r>
          </w:p>
        </w:tc>
        <w:tc>
          <w:tcPr>
            <w:tcW w:w="908" w:type="pct"/>
            <w:shd w:val="clear" w:color="auto" w:fill="FFFFFF" w:themeFill="background1"/>
          </w:tcPr>
          <w:p w14:paraId="1576AD9F"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Pr>
                <w:iCs/>
                <w:sz w:val="16"/>
                <w:szCs w:val="16"/>
              </w:rPr>
              <w:t>Partially supported in the DIS, work ongoing in EEs</w:t>
            </w:r>
            <w:r w:rsidRPr="00C97215">
              <w:rPr>
                <w:iCs/>
                <w:sz w:val="16"/>
                <w:szCs w:val="16"/>
              </w:rPr>
              <w:t>.</w:t>
            </w:r>
          </w:p>
        </w:tc>
        <w:tc>
          <w:tcPr>
            <w:tcW w:w="725" w:type="pct"/>
            <w:shd w:val="clear" w:color="auto" w:fill="D6E3BC" w:themeFill="accent3" w:themeFillTint="66"/>
          </w:tcPr>
          <w:p w14:paraId="04EF5B72"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Pr>
                <w:iCs/>
                <w:sz w:val="16"/>
                <w:szCs w:val="16"/>
              </w:rPr>
              <w:t>Completed with scene update extension</w:t>
            </w:r>
          </w:p>
        </w:tc>
        <w:tc>
          <w:tcPr>
            <w:tcW w:w="704" w:type="pct"/>
            <w:shd w:val="clear" w:color="auto" w:fill="FFFFFF" w:themeFill="background1"/>
          </w:tcPr>
          <w:p w14:paraId="6D93DE1B"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1</w:t>
            </w:r>
          </w:p>
          <w:p w14:paraId="5CBCACC4"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p>
          <w:p w14:paraId="4D3CB7E4"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See 21</w:t>
            </w:r>
          </w:p>
        </w:tc>
      </w:tr>
      <w:tr w:rsidR="00220F88" w:rsidRPr="00C97215" w14:paraId="006A1B34" w14:textId="77777777" w:rsidTr="008B6724">
        <w:tc>
          <w:tcPr>
            <w:tcW w:w="404" w:type="pct"/>
          </w:tcPr>
          <w:p w14:paraId="74D0895A" w14:textId="77777777" w:rsidR="00220F88" w:rsidRPr="00C97215" w:rsidRDefault="00220F88" w:rsidP="008B6724">
            <w:pPr>
              <w:spacing w:before="100" w:beforeAutospacing="1" w:after="100" w:afterAutospacing="1"/>
              <w:contextualSpacing/>
              <w:rPr>
                <w:sz w:val="16"/>
                <w:szCs w:val="16"/>
              </w:rPr>
            </w:pPr>
            <w:r w:rsidRPr="00C97215">
              <w:rPr>
                <w:sz w:val="16"/>
                <w:szCs w:val="16"/>
              </w:rPr>
              <w:t>24</w:t>
            </w:r>
          </w:p>
        </w:tc>
        <w:tc>
          <w:tcPr>
            <w:tcW w:w="925" w:type="pct"/>
          </w:tcPr>
          <w:p w14:paraId="7F324484" w14:textId="77777777" w:rsidR="00220F88" w:rsidRPr="00C97215" w:rsidRDefault="00220F88" w:rsidP="008B6724">
            <w:pPr>
              <w:spacing w:before="100" w:beforeAutospacing="1" w:after="100" w:afterAutospacing="1"/>
              <w:contextualSpacing/>
              <w:rPr>
                <w:sz w:val="16"/>
                <w:szCs w:val="16"/>
              </w:rPr>
            </w:pPr>
            <w:r w:rsidRPr="00C97215">
              <w:rPr>
                <w:sz w:val="16"/>
                <w:szCs w:val="16"/>
              </w:rPr>
              <w:t>It shall be possible to associate a scene description update with the corresponding scene description</w:t>
            </w:r>
          </w:p>
        </w:tc>
        <w:tc>
          <w:tcPr>
            <w:tcW w:w="1334" w:type="pct"/>
            <w:shd w:val="clear" w:color="auto" w:fill="B8CCE4" w:themeFill="accent1" w:themeFillTint="66"/>
          </w:tcPr>
          <w:p w14:paraId="467B81DA" w14:textId="77777777" w:rsidR="00220F88" w:rsidRPr="00C97215" w:rsidRDefault="00220F88" w:rsidP="008B6724">
            <w:pPr>
              <w:pBdr>
                <w:top w:val="nil"/>
                <w:left w:val="nil"/>
                <w:bottom w:val="nil"/>
                <w:right w:val="nil"/>
                <w:between w:val="nil"/>
              </w:pBdr>
              <w:spacing w:before="100" w:beforeAutospacing="1" w:after="100" w:afterAutospacing="1"/>
              <w:contextualSpacing/>
              <w:rPr>
                <w:sz w:val="16"/>
                <w:szCs w:val="16"/>
              </w:rPr>
            </w:pPr>
            <w:r w:rsidRPr="00C97215">
              <w:rPr>
                <w:sz w:val="16"/>
                <w:szCs w:val="16"/>
              </w:rPr>
              <w:t>glTF2 does not come with a scene update mechanism.</w:t>
            </w:r>
          </w:p>
          <w:p w14:paraId="0B315274" w14:textId="77777777" w:rsidR="00220F88" w:rsidRPr="00C97215" w:rsidRDefault="00220F88" w:rsidP="008B6724">
            <w:pPr>
              <w:pBdr>
                <w:top w:val="nil"/>
                <w:left w:val="nil"/>
                <w:bottom w:val="nil"/>
                <w:right w:val="nil"/>
                <w:between w:val="nil"/>
              </w:pBdr>
              <w:spacing w:before="100" w:beforeAutospacing="1" w:after="100" w:afterAutospacing="1"/>
              <w:contextualSpacing/>
              <w:rPr>
                <w:sz w:val="16"/>
                <w:szCs w:val="16"/>
              </w:rPr>
            </w:pPr>
            <w:r w:rsidRPr="00C97215">
              <w:rPr>
                <w:sz w:val="16"/>
                <w:szCs w:val="16"/>
              </w:rPr>
              <w:t>MPEG needs to provide appropriate extensions to address this issue</w:t>
            </w:r>
          </w:p>
        </w:tc>
        <w:tc>
          <w:tcPr>
            <w:tcW w:w="908" w:type="pct"/>
            <w:shd w:val="clear" w:color="auto" w:fill="FFFFFF" w:themeFill="background1"/>
          </w:tcPr>
          <w:p w14:paraId="7E34DFD6" w14:textId="77777777" w:rsidR="00220F88" w:rsidRPr="00C97215" w:rsidRDefault="00220F88" w:rsidP="008B6724">
            <w:pPr>
              <w:pBdr>
                <w:top w:val="nil"/>
                <w:left w:val="nil"/>
                <w:bottom w:val="nil"/>
                <w:right w:val="nil"/>
                <w:between w:val="nil"/>
              </w:pBdr>
              <w:spacing w:before="100" w:beforeAutospacing="1" w:after="100" w:afterAutospacing="1"/>
              <w:contextualSpacing/>
              <w:rPr>
                <w:sz w:val="16"/>
                <w:szCs w:val="16"/>
              </w:rPr>
            </w:pPr>
            <w:r>
              <w:rPr>
                <w:iCs/>
                <w:sz w:val="16"/>
                <w:szCs w:val="16"/>
              </w:rPr>
              <w:t>Partially supported in the DIS, work ongoing in EEs</w:t>
            </w:r>
            <w:r w:rsidRPr="00C97215">
              <w:rPr>
                <w:iCs/>
                <w:sz w:val="16"/>
                <w:szCs w:val="16"/>
              </w:rPr>
              <w:t>.</w:t>
            </w:r>
          </w:p>
        </w:tc>
        <w:tc>
          <w:tcPr>
            <w:tcW w:w="725" w:type="pct"/>
            <w:shd w:val="clear" w:color="auto" w:fill="D6E3BC" w:themeFill="accent3" w:themeFillTint="66"/>
          </w:tcPr>
          <w:p w14:paraId="4D7C21AF" w14:textId="77777777" w:rsidR="00220F88" w:rsidRPr="00C97215" w:rsidRDefault="00220F88" w:rsidP="008B6724">
            <w:pPr>
              <w:pBdr>
                <w:top w:val="nil"/>
                <w:left w:val="nil"/>
                <w:bottom w:val="nil"/>
                <w:right w:val="nil"/>
                <w:between w:val="nil"/>
              </w:pBdr>
              <w:spacing w:before="100" w:beforeAutospacing="1" w:after="100" w:afterAutospacing="1"/>
              <w:contextualSpacing/>
              <w:rPr>
                <w:sz w:val="16"/>
                <w:szCs w:val="16"/>
              </w:rPr>
            </w:pPr>
            <w:r>
              <w:rPr>
                <w:iCs/>
                <w:sz w:val="16"/>
                <w:szCs w:val="16"/>
              </w:rPr>
              <w:t>Completed with scene update extension</w:t>
            </w:r>
          </w:p>
        </w:tc>
        <w:tc>
          <w:tcPr>
            <w:tcW w:w="704" w:type="pct"/>
            <w:shd w:val="clear" w:color="auto" w:fill="FFFFFF" w:themeFill="background1"/>
          </w:tcPr>
          <w:p w14:paraId="2E2503AD" w14:textId="77777777" w:rsidR="00220F88" w:rsidRPr="00C97215" w:rsidRDefault="00220F88" w:rsidP="008B6724">
            <w:pPr>
              <w:pBdr>
                <w:top w:val="nil"/>
                <w:left w:val="nil"/>
                <w:bottom w:val="nil"/>
                <w:right w:val="nil"/>
                <w:between w:val="nil"/>
              </w:pBdr>
              <w:spacing w:before="100" w:beforeAutospacing="1" w:after="100" w:afterAutospacing="1"/>
              <w:contextualSpacing/>
              <w:rPr>
                <w:sz w:val="16"/>
                <w:szCs w:val="16"/>
              </w:rPr>
            </w:pPr>
            <w:r w:rsidRPr="00C97215">
              <w:rPr>
                <w:sz w:val="16"/>
                <w:szCs w:val="16"/>
              </w:rPr>
              <w:t>2</w:t>
            </w:r>
          </w:p>
          <w:p w14:paraId="5D0ADA2A" w14:textId="77777777" w:rsidR="00220F88" w:rsidRPr="00C97215" w:rsidRDefault="00220F88" w:rsidP="008B6724">
            <w:pPr>
              <w:pBdr>
                <w:top w:val="nil"/>
                <w:left w:val="nil"/>
                <w:bottom w:val="nil"/>
                <w:right w:val="nil"/>
                <w:between w:val="nil"/>
              </w:pBdr>
              <w:spacing w:before="100" w:beforeAutospacing="1" w:after="100" w:afterAutospacing="1"/>
              <w:contextualSpacing/>
              <w:rPr>
                <w:sz w:val="16"/>
                <w:szCs w:val="16"/>
              </w:rPr>
            </w:pPr>
          </w:p>
          <w:p w14:paraId="046060B1" w14:textId="77777777" w:rsidR="00220F88" w:rsidRPr="00C97215" w:rsidRDefault="00220F88" w:rsidP="008B6724">
            <w:pPr>
              <w:pBdr>
                <w:top w:val="nil"/>
                <w:left w:val="nil"/>
                <w:bottom w:val="nil"/>
                <w:right w:val="nil"/>
                <w:between w:val="nil"/>
              </w:pBdr>
              <w:spacing w:before="100" w:beforeAutospacing="1" w:after="100" w:afterAutospacing="1"/>
              <w:contextualSpacing/>
              <w:rPr>
                <w:sz w:val="16"/>
                <w:szCs w:val="16"/>
              </w:rPr>
            </w:pPr>
            <w:r w:rsidRPr="00C97215">
              <w:rPr>
                <w:sz w:val="16"/>
                <w:szCs w:val="16"/>
              </w:rPr>
              <w:t>See 21</w:t>
            </w:r>
          </w:p>
        </w:tc>
      </w:tr>
      <w:tr w:rsidR="00220F88" w:rsidRPr="00C97215" w14:paraId="6F72FD2A" w14:textId="77777777" w:rsidTr="008B6724">
        <w:tc>
          <w:tcPr>
            <w:tcW w:w="404" w:type="pct"/>
          </w:tcPr>
          <w:p w14:paraId="01A25683" w14:textId="77777777" w:rsidR="00220F88" w:rsidRPr="00C97215" w:rsidRDefault="00220F88" w:rsidP="008B6724">
            <w:pPr>
              <w:spacing w:before="100" w:beforeAutospacing="1" w:after="100" w:afterAutospacing="1"/>
              <w:contextualSpacing/>
              <w:rPr>
                <w:sz w:val="16"/>
                <w:szCs w:val="16"/>
              </w:rPr>
            </w:pPr>
            <w:r w:rsidRPr="00C97215">
              <w:rPr>
                <w:sz w:val="16"/>
                <w:szCs w:val="16"/>
              </w:rPr>
              <w:t>25</w:t>
            </w:r>
          </w:p>
        </w:tc>
        <w:tc>
          <w:tcPr>
            <w:tcW w:w="925" w:type="pct"/>
          </w:tcPr>
          <w:p w14:paraId="4BDD910B" w14:textId="77777777" w:rsidR="00220F88" w:rsidRPr="00C97215" w:rsidRDefault="00220F88" w:rsidP="008B6724">
            <w:pPr>
              <w:spacing w:before="100" w:beforeAutospacing="1" w:after="100" w:afterAutospacing="1"/>
              <w:contextualSpacing/>
              <w:rPr>
                <w:sz w:val="16"/>
                <w:szCs w:val="16"/>
              </w:rPr>
            </w:pPr>
            <w:r w:rsidRPr="00C97215">
              <w:rPr>
                <w:sz w:val="16"/>
                <w:szCs w:val="16"/>
              </w:rPr>
              <w:t>It shall be possible to use a scene description as the entry point to a 6DoF presentation</w:t>
            </w:r>
          </w:p>
        </w:tc>
        <w:tc>
          <w:tcPr>
            <w:tcW w:w="1334" w:type="pct"/>
            <w:shd w:val="clear" w:color="auto" w:fill="FBD4B4" w:themeFill="accent6" w:themeFillTint="66"/>
          </w:tcPr>
          <w:p w14:paraId="0E1233D8" w14:textId="77777777" w:rsidR="00220F88" w:rsidRPr="00C97215" w:rsidRDefault="00220F88" w:rsidP="008B6724">
            <w:pPr>
              <w:spacing w:before="100" w:beforeAutospacing="1" w:after="100" w:afterAutospacing="1"/>
              <w:contextualSpacing/>
              <w:rPr>
                <w:sz w:val="16"/>
                <w:szCs w:val="16"/>
              </w:rPr>
            </w:pPr>
            <w:r w:rsidRPr="00C97215">
              <w:rPr>
                <w:sz w:val="16"/>
                <w:szCs w:val="16"/>
              </w:rPr>
              <w:t>Gltf2.0 supports exactly this.</w:t>
            </w:r>
          </w:p>
        </w:tc>
        <w:tc>
          <w:tcPr>
            <w:tcW w:w="908" w:type="pct"/>
            <w:shd w:val="clear" w:color="auto" w:fill="FFFFFF" w:themeFill="background1"/>
          </w:tcPr>
          <w:p w14:paraId="6B5B8C5B" w14:textId="77777777" w:rsidR="00220F88" w:rsidRPr="00C97215" w:rsidRDefault="00220F88" w:rsidP="008B6724">
            <w:pPr>
              <w:spacing w:before="100" w:beforeAutospacing="1" w:after="100" w:afterAutospacing="1"/>
              <w:contextualSpacing/>
              <w:rPr>
                <w:sz w:val="16"/>
                <w:szCs w:val="16"/>
              </w:rPr>
            </w:pPr>
          </w:p>
        </w:tc>
        <w:tc>
          <w:tcPr>
            <w:tcW w:w="725" w:type="pct"/>
            <w:shd w:val="clear" w:color="auto" w:fill="D6E3BC" w:themeFill="accent3" w:themeFillTint="66"/>
          </w:tcPr>
          <w:p w14:paraId="32246350" w14:textId="77777777" w:rsidR="00220F88" w:rsidRPr="00C97215" w:rsidRDefault="00220F88" w:rsidP="008B6724">
            <w:pPr>
              <w:spacing w:before="100" w:beforeAutospacing="1" w:after="100" w:afterAutospacing="1"/>
              <w:contextualSpacing/>
              <w:rPr>
                <w:sz w:val="16"/>
                <w:szCs w:val="16"/>
              </w:rPr>
            </w:pPr>
            <w:r>
              <w:rPr>
                <w:sz w:val="16"/>
                <w:szCs w:val="16"/>
              </w:rPr>
              <w:t>Completed</w:t>
            </w:r>
          </w:p>
        </w:tc>
        <w:tc>
          <w:tcPr>
            <w:tcW w:w="704" w:type="pct"/>
            <w:shd w:val="clear" w:color="auto" w:fill="FFFFFF" w:themeFill="background1"/>
          </w:tcPr>
          <w:p w14:paraId="3902CF67" w14:textId="77777777" w:rsidR="00220F88" w:rsidRPr="00C97215" w:rsidRDefault="00220F88" w:rsidP="008B6724">
            <w:pPr>
              <w:spacing w:before="100" w:beforeAutospacing="1" w:after="100" w:afterAutospacing="1"/>
              <w:contextualSpacing/>
              <w:rPr>
                <w:sz w:val="16"/>
                <w:szCs w:val="16"/>
              </w:rPr>
            </w:pPr>
            <w:r w:rsidRPr="00C97215">
              <w:rPr>
                <w:sz w:val="16"/>
                <w:szCs w:val="16"/>
              </w:rPr>
              <w:t>1</w:t>
            </w:r>
          </w:p>
          <w:p w14:paraId="3BDB6601" w14:textId="77777777" w:rsidR="00220F88" w:rsidRPr="00C97215" w:rsidRDefault="00220F88" w:rsidP="008B6724">
            <w:pPr>
              <w:spacing w:before="100" w:beforeAutospacing="1" w:after="100" w:afterAutospacing="1"/>
              <w:contextualSpacing/>
              <w:rPr>
                <w:sz w:val="16"/>
                <w:szCs w:val="16"/>
              </w:rPr>
            </w:pPr>
          </w:p>
          <w:p w14:paraId="6AE5080E" w14:textId="77777777" w:rsidR="00220F88" w:rsidRPr="00C97215" w:rsidRDefault="00220F88" w:rsidP="008B6724">
            <w:pPr>
              <w:spacing w:before="100" w:beforeAutospacing="1" w:after="100" w:afterAutospacing="1"/>
              <w:contextualSpacing/>
              <w:rPr>
                <w:sz w:val="16"/>
                <w:szCs w:val="16"/>
              </w:rPr>
            </w:pPr>
            <w:r w:rsidRPr="00C97215">
              <w:rPr>
                <w:sz w:val="16"/>
                <w:szCs w:val="16"/>
              </w:rPr>
              <w:t>Likely covered by many test scenarios</w:t>
            </w:r>
          </w:p>
        </w:tc>
      </w:tr>
      <w:tr w:rsidR="00220F88" w:rsidRPr="00C97215" w14:paraId="1F6C2E9B" w14:textId="77777777" w:rsidTr="008B6724">
        <w:tc>
          <w:tcPr>
            <w:tcW w:w="2663" w:type="pct"/>
            <w:gridSpan w:val="3"/>
            <w:shd w:val="clear" w:color="auto" w:fill="B2A1C7" w:themeFill="accent4" w:themeFillTint="99"/>
          </w:tcPr>
          <w:p w14:paraId="29672CAB" w14:textId="77777777" w:rsidR="00220F88" w:rsidRPr="00C97215" w:rsidRDefault="00220F88" w:rsidP="008B6724">
            <w:pPr>
              <w:spacing w:before="100" w:beforeAutospacing="1" w:after="100" w:afterAutospacing="1"/>
              <w:contextualSpacing/>
              <w:rPr>
                <w:sz w:val="16"/>
                <w:szCs w:val="16"/>
              </w:rPr>
            </w:pPr>
            <w:r w:rsidRPr="00C97215">
              <w:rPr>
                <w:sz w:val="16"/>
                <w:szCs w:val="16"/>
              </w:rPr>
              <w:t>I-m Interface: Media access Interface</w:t>
            </w:r>
          </w:p>
        </w:tc>
        <w:tc>
          <w:tcPr>
            <w:tcW w:w="908" w:type="pct"/>
            <w:shd w:val="clear" w:color="auto" w:fill="B2A1C7" w:themeFill="accent4" w:themeFillTint="99"/>
          </w:tcPr>
          <w:p w14:paraId="76297210" w14:textId="77777777" w:rsidR="00220F88" w:rsidRPr="00C97215" w:rsidRDefault="00220F88" w:rsidP="008B6724">
            <w:pPr>
              <w:spacing w:before="100" w:beforeAutospacing="1" w:after="100" w:afterAutospacing="1"/>
              <w:contextualSpacing/>
              <w:rPr>
                <w:sz w:val="16"/>
                <w:szCs w:val="16"/>
              </w:rPr>
            </w:pPr>
          </w:p>
        </w:tc>
        <w:tc>
          <w:tcPr>
            <w:tcW w:w="725" w:type="pct"/>
            <w:shd w:val="clear" w:color="auto" w:fill="B2A1C7" w:themeFill="accent4" w:themeFillTint="99"/>
          </w:tcPr>
          <w:p w14:paraId="2F09B6C4" w14:textId="77777777" w:rsidR="00220F88" w:rsidRPr="00C97215" w:rsidRDefault="00220F88" w:rsidP="008B6724">
            <w:pPr>
              <w:spacing w:before="100" w:beforeAutospacing="1" w:after="100" w:afterAutospacing="1"/>
              <w:contextualSpacing/>
              <w:rPr>
                <w:sz w:val="16"/>
                <w:szCs w:val="16"/>
              </w:rPr>
            </w:pPr>
          </w:p>
        </w:tc>
        <w:tc>
          <w:tcPr>
            <w:tcW w:w="704" w:type="pct"/>
            <w:shd w:val="clear" w:color="auto" w:fill="B2A1C7" w:themeFill="accent4" w:themeFillTint="99"/>
          </w:tcPr>
          <w:p w14:paraId="22B546DC" w14:textId="77777777" w:rsidR="00220F88" w:rsidRPr="00C97215" w:rsidRDefault="00220F88" w:rsidP="008B6724">
            <w:pPr>
              <w:spacing w:before="100" w:beforeAutospacing="1" w:after="100" w:afterAutospacing="1"/>
              <w:contextualSpacing/>
              <w:rPr>
                <w:sz w:val="16"/>
                <w:szCs w:val="16"/>
              </w:rPr>
            </w:pPr>
          </w:p>
        </w:tc>
      </w:tr>
      <w:tr w:rsidR="00220F88" w:rsidRPr="00C97215" w14:paraId="3068EC69" w14:textId="77777777" w:rsidTr="008B6724">
        <w:tc>
          <w:tcPr>
            <w:tcW w:w="404" w:type="pct"/>
          </w:tcPr>
          <w:p w14:paraId="1444AB21" w14:textId="77777777" w:rsidR="00220F88" w:rsidRPr="00C97215" w:rsidRDefault="00220F88" w:rsidP="008B6724">
            <w:pPr>
              <w:spacing w:before="100" w:beforeAutospacing="1" w:after="100" w:afterAutospacing="1"/>
              <w:contextualSpacing/>
              <w:rPr>
                <w:sz w:val="16"/>
                <w:szCs w:val="16"/>
              </w:rPr>
            </w:pPr>
            <w:r w:rsidRPr="00C97215">
              <w:rPr>
                <w:sz w:val="16"/>
                <w:szCs w:val="16"/>
              </w:rPr>
              <w:t>26</w:t>
            </w:r>
          </w:p>
        </w:tc>
        <w:tc>
          <w:tcPr>
            <w:tcW w:w="925" w:type="pct"/>
          </w:tcPr>
          <w:p w14:paraId="2965DB05" w14:textId="77777777" w:rsidR="00220F88" w:rsidRPr="00C97215" w:rsidRDefault="00220F88" w:rsidP="008B6724">
            <w:pPr>
              <w:spacing w:before="100" w:beforeAutospacing="1" w:after="100" w:afterAutospacing="1"/>
              <w:contextualSpacing/>
              <w:rPr>
                <w:sz w:val="16"/>
                <w:szCs w:val="16"/>
              </w:rPr>
            </w:pPr>
            <w:r w:rsidRPr="00C97215">
              <w:rPr>
                <w:sz w:val="16"/>
                <w:szCs w:val="16"/>
              </w:rPr>
              <w:t>It shall be possible to access timed and non-timed, 2D and 3D media (meshes, point clouds, audio elements, …), stored locally or over the network</w:t>
            </w:r>
          </w:p>
        </w:tc>
        <w:tc>
          <w:tcPr>
            <w:tcW w:w="1334" w:type="pct"/>
            <w:shd w:val="clear" w:color="auto" w:fill="FFFF00"/>
          </w:tcPr>
          <w:p w14:paraId="439013FA" w14:textId="77777777" w:rsidR="00220F88" w:rsidRPr="00C97215" w:rsidRDefault="00220F88" w:rsidP="008B6724">
            <w:pPr>
              <w:spacing w:before="100" w:beforeAutospacing="1" w:after="100" w:afterAutospacing="1"/>
              <w:contextualSpacing/>
              <w:rPr>
                <w:iCs/>
                <w:sz w:val="16"/>
                <w:szCs w:val="16"/>
              </w:rPr>
            </w:pPr>
            <w:r w:rsidRPr="00C97215">
              <w:rPr>
                <w:iCs/>
                <w:sz w:val="16"/>
                <w:szCs w:val="16"/>
              </w:rPr>
              <w:t>glTF2 has support for buffers and images that fetch their content from a local file system or over the network. However, there is no support for timed media.</w:t>
            </w:r>
          </w:p>
          <w:p w14:paraId="095B2A67" w14:textId="77777777" w:rsidR="00220F88" w:rsidRPr="00C97215" w:rsidRDefault="00220F88" w:rsidP="008B6724">
            <w:pPr>
              <w:spacing w:before="100" w:beforeAutospacing="1" w:after="100" w:afterAutospacing="1"/>
              <w:contextualSpacing/>
              <w:rPr>
                <w:sz w:val="16"/>
                <w:szCs w:val="16"/>
              </w:rPr>
            </w:pPr>
            <w:r w:rsidRPr="00C97215">
              <w:rPr>
                <w:sz w:val="16"/>
                <w:szCs w:val="16"/>
              </w:rPr>
              <w:t>MPEG needs to provide appropriate extensions to address this issue</w:t>
            </w:r>
          </w:p>
        </w:tc>
        <w:tc>
          <w:tcPr>
            <w:tcW w:w="908" w:type="pct"/>
            <w:shd w:val="clear" w:color="auto" w:fill="FFFFFF" w:themeFill="background1"/>
          </w:tcPr>
          <w:p w14:paraId="097656F6" w14:textId="77777777" w:rsidR="00220F88" w:rsidRPr="00C97215" w:rsidRDefault="00220F88" w:rsidP="008B6724">
            <w:pPr>
              <w:spacing w:before="100" w:beforeAutospacing="1" w:after="100" w:afterAutospacing="1"/>
              <w:contextualSpacing/>
              <w:rPr>
                <w:iCs/>
                <w:sz w:val="16"/>
                <w:szCs w:val="16"/>
              </w:rPr>
            </w:pPr>
            <w:r>
              <w:rPr>
                <w:sz w:val="16"/>
                <w:szCs w:val="16"/>
              </w:rPr>
              <w:t xml:space="preserve">Addressed in DIS </w:t>
            </w:r>
            <w:r w:rsidRPr="00C97215">
              <w:rPr>
                <w:sz w:val="16"/>
                <w:szCs w:val="16"/>
              </w:rPr>
              <w:t>using MAF and APIs from GLTF to MPEG media delivery.</w:t>
            </w:r>
          </w:p>
        </w:tc>
        <w:tc>
          <w:tcPr>
            <w:tcW w:w="725" w:type="pct"/>
            <w:shd w:val="clear" w:color="auto" w:fill="D6E3BC" w:themeFill="accent3" w:themeFillTint="66"/>
          </w:tcPr>
          <w:p w14:paraId="1BF2CEEC" w14:textId="77777777" w:rsidR="00220F88" w:rsidRPr="00C97215" w:rsidRDefault="00220F88" w:rsidP="008B6724">
            <w:pPr>
              <w:spacing w:before="100" w:beforeAutospacing="1" w:after="100" w:afterAutospacing="1"/>
              <w:contextualSpacing/>
              <w:rPr>
                <w:iCs/>
                <w:sz w:val="16"/>
                <w:szCs w:val="16"/>
              </w:rPr>
            </w:pPr>
            <w:r>
              <w:rPr>
                <w:iCs/>
                <w:sz w:val="16"/>
                <w:szCs w:val="16"/>
              </w:rPr>
              <w:t>Completed</w:t>
            </w:r>
          </w:p>
        </w:tc>
        <w:tc>
          <w:tcPr>
            <w:tcW w:w="704" w:type="pct"/>
            <w:shd w:val="clear" w:color="auto" w:fill="FFFFFF" w:themeFill="background1"/>
          </w:tcPr>
          <w:p w14:paraId="4CF8E603" w14:textId="77777777" w:rsidR="00220F88" w:rsidRPr="00C97215" w:rsidRDefault="00220F88" w:rsidP="008B6724">
            <w:pPr>
              <w:spacing w:before="100" w:beforeAutospacing="1" w:after="100" w:afterAutospacing="1"/>
              <w:contextualSpacing/>
              <w:rPr>
                <w:iCs/>
                <w:sz w:val="16"/>
                <w:szCs w:val="16"/>
              </w:rPr>
            </w:pPr>
            <w:r w:rsidRPr="00C97215">
              <w:rPr>
                <w:iCs/>
                <w:sz w:val="16"/>
                <w:szCs w:val="16"/>
              </w:rPr>
              <w:t>1</w:t>
            </w:r>
          </w:p>
          <w:p w14:paraId="039CD65D" w14:textId="77777777" w:rsidR="00220F88" w:rsidRPr="00C97215" w:rsidRDefault="00220F88" w:rsidP="008B6724">
            <w:pPr>
              <w:spacing w:before="100" w:beforeAutospacing="1" w:after="100" w:afterAutospacing="1"/>
              <w:contextualSpacing/>
              <w:rPr>
                <w:iCs/>
                <w:sz w:val="16"/>
                <w:szCs w:val="16"/>
              </w:rPr>
            </w:pPr>
          </w:p>
          <w:p w14:paraId="32D85606" w14:textId="77777777" w:rsidR="00220F88" w:rsidRPr="00C97215" w:rsidRDefault="00220F88" w:rsidP="008B6724">
            <w:pPr>
              <w:spacing w:before="100" w:beforeAutospacing="1" w:after="100" w:afterAutospacing="1"/>
              <w:contextualSpacing/>
              <w:rPr>
                <w:iCs/>
                <w:sz w:val="16"/>
                <w:szCs w:val="16"/>
              </w:rPr>
            </w:pPr>
            <w:r w:rsidRPr="00C97215">
              <w:rPr>
                <w:sz w:val="16"/>
                <w:szCs w:val="16"/>
              </w:rPr>
              <w:t>Likely covered by many test scenarios</w:t>
            </w:r>
          </w:p>
        </w:tc>
      </w:tr>
      <w:tr w:rsidR="00220F88" w:rsidRPr="00C97215" w14:paraId="4AA78572" w14:textId="77777777" w:rsidTr="008B6724">
        <w:tc>
          <w:tcPr>
            <w:tcW w:w="404" w:type="pct"/>
          </w:tcPr>
          <w:p w14:paraId="444255E1" w14:textId="77777777" w:rsidR="00220F88" w:rsidRPr="00C97215" w:rsidRDefault="00220F88" w:rsidP="008B6724">
            <w:pPr>
              <w:spacing w:before="100" w:beforeAutospacing="1" w:after="100" w:afterAutospacing="1"/>
              <w:contextualSpacing/>
              <w:rPr>
                <w:sz w:val="16"/>
                <w:szCs w:val="16"/>
              </w:rPr>
            </w:pPr>
            <w:r w:rsidRPr="00C97215">
              <w:rPr>
                <w:sz w:val="16"/>
                <w:szCs w:val="16"/>
              </w:rPr>
              <w:t>27</w:t>
            </w:r>
          </w:p>
        </w:tc>
        <w:tc>
          <w:tcPr>
            <w:tcW w:w="925" w:type="pct"/>
          </w:tcPr>
          <w:p w14:paraId="3FE57B7E" w14:textId="77777777" w:rsidR="00220F88" w:rsidRPr="00C97215" w:rsidRDefault="00220F88" w:rsidP="008B6724">
            <w:pPr>
              <w:spacing w:before="100" w:beforeAutospacing="1" w:after="100" w:afterAutospacing="1"/>
              <w:contextualSpacing/>
              <w:rPr>
                <w:sz w:val="16"/>
                <w:szCs w:val="16"/>
              </w:rPr>
            </w:pPr>
            <w:r w:rsidRPr="00C97215">
              <w:rPr>
                <w:sz w:val="16"/>
                <w:szCs w:val="16"/>
              </w:rPr>
              <w:t>It shall be possible to pre-fetch media that the presentation engine expects to be used in the presentation</w:t>
            </w:r>
          </w:p>
        </w:tc>
        <w:tc>
          <w:tcPr>
            <w:tcW w:w="1334" w:type="pct"/>
            <w:shd w:val="clear" w:color="auto" w:fill="FFFF00"/>
          </w:tcPr>
          <w:p w14:paraId="61BF7A0C" w14:textId="77777777" w:rsidR="00220F88" w:rsidRPr="00C97215" w:rsidRDefault="00220F88" w:rsidP="008B6724">
            <w:pPr>
              <w:spacing w:before="100" w:beforeAutospacing="1" w:after="100" w:afterAutospacing="1"/>
              <w:contextualSpacing/>
              <w:rPr>
                <w:iCs/>
                <w:sz w:val="16"/>
                <w:szCs w:val="16"/>
              </w:rPr>
            </w:pPr>
            <w:r w:rsidRPr="00C97215">
              <w:rPr>
                <w:iCs/>
                <w:sz w:val="16"/>
                <w:szCs w:val="16"/>
              </w:rPr>
              <w:t>glTF2 has support for buffers and images that fetch their content from a local file system or over the network. However, there is no support for timed media.</w:t>
            </w:r>
          </w:p>
          <w:p w14:paraId="09BA0012" w14:textId="77777777" w:rsidR="00220F88" w:rsidRPr="00C97215" w:rsidRDefault="00220F88" w:rsidP="008B6724">
            <w:pPr>
              <w:spacing w:before="100" w:beforeAutospacing="1" w:after="100" w:afterAutospacing="1"/>
              <w:contextualSpacing/>
              <w:rPr>
                <w:sz w:val="16"/>
                <w:szCs w:val="16"/>
              </w:rPr>
            </w:pPr>
            <w:r w:rsidRPr="00C97215">
              <w:rPr>
                <w:sz w:val="16"/>
                <w:szCs w:val="16"/>
              </w:rPr>
              <w:t>MPEG needs to provide appropriate extensions to address this issue</w:t>
            </w:r>
          </w:p>
        </w:tc>
        <w:tc>
          <w:tcPr>
            <w:tcW w:w="908" w:type="pct"/>
            <w:shd w:val="clear" w:color="auto" w:fill="FFFFFF" w:themeFill="background1"/>
          </w:tcPr>
          <w:p w14:paraId="3FA1609F" w14:textId="77777777" w:rsidR="00220F88" w:rsidRPr="00C97215" w:rsidRDefault="00220F88" w:rsidP="008B6724">
            <w:pPr>
              <w:spacing w:before="100" w:beforeAutospacing="1" w:after="100" w:afterAutospacing="1"/>
              <w:contextualSpacing/>
              <w:rPr>
                <w:iCs/>
                <w:sz w:val="16"/>
                <w:szCs w:val="16"/>
              </w:rPr>
            </w:pPr>
            <w:r>
              <w:rPr>
                <w:sz w:val="16"/>
                <w:szCs w:val="16"/>
              </w:rPr>
              <w:t>Addressed in DIS</w:t>
            </w:r>
            <w:r w:rsidRPr="00C97215">
              <w:rPr>
                <w:sz w:val="16"/>
                <w:szCs w:val="16"/>
              </w:rPr>
              <w:t xml:space="preserve"> using MAF and APIs from GLTF to MPEG media delivery.</w:t>
            </w:r>
          </w:p>
        </w:tc>
        <w:tc>
          <w:tcPr>
            <w:tcW w:w="725" w:type="pct"/>
            <w:shd w:val="clear" w:color="auto" w:fill="D6E3BC" w:themeFill="accent3" w:themeFillTint="66"/>
          </w:tcPr>
          <w:p w14:paraId="2D048270" w14:textId="77777777" w:rsidR="00220F88" w:rsidRPr="00C97215" w:rsidRDefault="00220F88" w:rsidP="008B6724">
            <w:pPr>
              <w:spacing w:before="100" w:beforeAutospacing="1" w:after="100" w:afterAutospacing="1"/>
              <w:contextualSpacing/>
              <w:rPr>
                <w:iCs/>
                <w:sz w:val="16"/>
                <w:szCs w:val="16"/>
              </w:rPr>
            </w:pPr>
            <w:r>
              <w:rPr>
                <w:iCs/>
                <w:sz w:val="16"/>
                <w:szCs w:val="16"/>
              </w:rPr>
              <w:t>Completed</w:t>
            </w:r>
          </w:p>
        </w:tc>
        <w:tc>
          <w:tcPr>
            <w:tcW w:w="704" w:type="pct"/>
            <w:shd w:val="clear" w:color="auto" w:fill="FFFFFF" w:themeFill="background1"/>
          </w:tcPr>
          <w:p w14:paraId="210CD1E4" w14:textId="77777777" w:rsidR="00220F88" w:rsidRPr="00C97215" w:rsidRDefault="00220F88" w:rsidP="008B6724">
            <w:pPr>
              <w:spacing w:before="100" w:beforeAutospacing="1" w:after="100" w:afterAutospacing="1"/>
              <w:contextualSpacing/>
              <w:rPr>
                <w:iCs/>
                <w:sz w:val="16"/>
                <w:szCs w:val="16"/>
              </w:rPr>
            </w:pPr>
            <w:r w:rsidRPr="00C97215">
              <w:rPr>
                <w:iCs/>
                <w:sz w:val="16"/>
                <w:szCs w:val="16"/>
              </w:rPr>
              <w:t>3</w:t>
            </w:r>
          </w:p>
          <w:p w14:paraId="03DCCB15" w14:textId="77777777" w:rsidR="00220F88" w:rsidRPr="00C97215" w:rsidRDefault="00220F88" w:rsidP="008B6724">
            <w:pPr>
              <w:spacing w:before="100" w:beforeAutospacing="1" w:after="100" w:afterAutospacing="1"/>
              <w:contextualSpacing/>
              <w:rPr>
                <w:iCs/>
                <w:sz w:val="16"/>
                <w:szCs w:val="16"/>
              </w:rPr>
            </w:pPr>
          </w:p>
          <w:p w14:paraId="4867A165" w14:textId="77777777" w:rsidR="00220F88" w:rsidRPr="00C97215" w:rsidRDefault="00220F88" w:rsidP="008B6724">
            <w:pPr>
              <w:spacing w:before="100" w:beforeAutospacing="1" w:after="100" w:afterAutospacing="1"/>
              <w:contextualSpacing/>
              <w:rPr>
                <w:iCs/>
                <w:sz w:val="16"/>
                <w:szCs w:val="16"/>
              </w:rPr>
            </w:pPr>
            <w:r w:rsidRPr="00C97215">
              <w:rPr>
                <w:iCs/>
                <w:sz w:val="16"/>
                <w:szCs w:val="16"/>
              </w:rPr>
              <w:t>Nice to have, but not relevant. We know that MPEG delivery can fulfill this.</w:t>
            </w:r>
          </w:p>
        </w:tc>
      </w:tr>
      <w:tr w:rsidR="00220F88" w:rsidRPr="00C97215" w14:paraId="016B170E" w14:textId="77777777" w:rsidTr="008B6724">
        <w:tc>
          <w:tcPr>
            <w:tcW w:w="404" w:type="pct"/>
          </w:tcPr>
          <w:p w14:paraId="17B73385" w14:textId="77777777" w:rsidR="00220F88" w:rsidRPr="00C97215" w:rsidRDefault="00220F88" w:rsidP="008B6724">
            <w:pPr>
              <w:spacing w:before="100" w:beforeAutospacing="1" w:after="100" w:afterAutospacing="1"/>
              <w:contextualSpacing/>
              <w:rPr>
                <w:sz w:val="16"/>
                <w:szCs w:val="16"/>
              </w:rPr>
            </w:pPr>
            <w:r w:rsidRPr="00C97215">
              <w:rPr>
                <w:sz w:val="16"/>
                <w:szCs w:val="16"/>
              </w:rPr>
              <w:t>28</w:t>
            </w:r>
          </w:p>
        </w:tc>
        <w:tc>
          <w:tcPr>
            <w:tcW w:w="925" w:type="pct"/>
          </w:tcPr>
          <w:p w14:paraId="6A402545" w14:textId="77777777" w:rsidR="00220F88" w:rsidRPr="00C97215" w:rsidRDefault="00220F88" w:rsidP="008B6724">
            <w:pPr>
              <w:spacing w:before="100" w:beforeAutospacing="1" w:after="100" w:afterAutospacing="1"/>
              <w:contextualSpacing/>
              <w:rPr>
                <w:sz w:val="16"/>
                <w:szCs w:val="16"/>
              </w:rPr>
            </w:pPr>
            <w:r w:rsidRPr="00C97215">
              <w:rPr>
                <w:sz w:val="16"/>
                <w:szCs w:val="16"/>
              </w:rPr>
              <w:t>It shall be possible to retrieve media depending on the desired level of detail</w:t>
            </w:r>
          </w:p>
        </w:tc>
        <w:tc>
          <w:tcPr>
            <w:tcW w:w="1334" w:type="pct"/>
            <w:shd w:val="clear" w:color="auto" w:fill="B8CCE4" w:themeFill="accent1" w:themeFillTint="66"/>
          </w:tcPr>
          <w:p w14:paraId="39E2AB7F"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 xml:space="preserve">Retrieving different levels of detail of geometry and texture is generally possible in glTF2 through pre-processing the glTF2 scene. These operations are not supported by the glTF2 scene itself. </w:t>
            </w:r>
          </w:p>
          <w:p w14:paraId="47DA0266"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t>MPEG needs to provide appropriate extensions to address this issue</w:t>
            </w:r>
          </w:p>
        </w:tc>
        <w:tc>
          <w:tcPr>
            <w:tcW w:w="908" w:type="pct"/>
            <w:shd w:val="clear" w:color="auto" w:fill="FFFFFF" w:themeFill="background1"/>
          </w:tcPr>
          <w:p w14:paraId="119AE60A" w14:textId="77777777" w:rsidR="00220F88" w:rsidRDefault="00220F88" w:rsidP="008B6724">
            <w:pPr>
              <w:pBdr>
                <w:top w:val="nil"/>
                <w:left w:val="nil"/>
                <w:bottom w:val="nil"/>
                <w:right w:val="nil"/>
                <w:between w:val="nil"/>
              </w:pBdr>
              <w:spacing w:before="100" w:beforeAutospacing="1" w:after="100" w:afterAutospacing="1"/>
              <w:contextualSpacing/>
              <w:rPr>
                <w:sz w:val="16"/>
                <w:szCs w:val="16"/>
              </w:rPr>
            </w:pPr>
            <w:r>
              <w:rPr>
                <w:sz w:val="16"/>
                <w:szCs w:val="16"/>
              </w:rPr>
              <w:t>Partially addressed in DIS</w:t>
            </w:r>
            <w:r w:rsidRPr="00C97215">
              <w:rPr>
                <w:sz w:val="16"/>
                <w:szCs w:val="16"/>
              </w:rPr>
              <w:t xml:space="preserve"> using MAF and APIs from GLTF to MPEG media delivery</w:t>
            </w:r>
            <w:r>
              <w:rPr>
                <w:sz w:val="16"/>
                <w:szCs w:val="16"/>
              </w:rPr>
              <w:t xml:space="preserve"> (for example your viewing position)</w:t>
            </w:r>
            <w:r w:rsidRPr="00C97215">
              <w:rPr>
                <w:sz w:val="16"/>
                <w:szCs w:val="16"/>
              </w:rPr>
              <w:t>.</w:t>
            </w:r>
          </w:p>
          <w:p w14:paraId="7E77BF15" w14:textId="77777777" w:rsidR="00220F88" w:rsidRDefault="00220F88" w:rsidP="008B6724">
            <w:pPr>
              <w:pBdr>
                <w:top w:val="nil"/>
                <w:left w:val="nil"/>
                <w:bottom w:val="nil"/>
                <w:right w:val="nil"/>
                <w:between w:val="nil"/>
              </w:pBdr>
              <w:spacing w:before="100" w:beforeAutospacing="1" w:after="100" w:afterAutospacing="1"/>
              <w:contextualSpacing/>
              <w:rPr>
                <w:iCs/>
                <w:sz w:val="16"/>
                <w:szCs w:val="16"/>
              </w:rPr>
            </w:pPr>
          </w:p>
          <w:p w14:paraId="52EA8456"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Pr>
                <w:iCs/>
                <w:sz w:val="16"/>
                <w:szCs w:val="16"/>
              </w:rPr>
              <w:t>More work may be needed.</w:t>
            </w:r>
          </w:p>
        </w:tc>
        <w:tc>
          <w:tcPr>
            <w:tcW w:w="725" w:type="pct"/>
            <w:shd w:val="clear" w:color="auto" w:fill="D6E3BC" w:themeFill="accent3" w:themeFillTint="66"/>
          </w:tcPr>
          <w:p w14:paraId="09E3ACE4"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Pr>
                <w:iCs/>
                <w:sz w:val="16"/>
                <w:szCs w:val="16"/>
              </w:rPr>
              <w:t>Completed</w:t>
            </w:r>
          </w:p>
        </w:tc>
        <w:tc>
          <w:tcPr>
            <w:tcW w:w="704" w:type="pct"/>
            <w:shd w:val="clear" w:color="auto" w:fill="FFFFFF" w:themeFill="background1"/>
          </w:tcPr>
          <w:p w14:paraId="7E6C4B8A"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 xml:space="preserve">3 </w:t>
            </w:r>
          </w:p>
          <w:p w14:paraId="1B9AED7D"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p>
          <w:p w14:paraId="21958DBC"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Would be nice, but requires likely some work.</w:t>
            </w:r>
          </w:p>
        </w:tc>
      </w:tr>
      <w:tr w:rsidR="00220F88" w:rsidRPr="00C97215" w14:paraId="57F4AC70" w14:textId="77777777" w:rsidTr="008B6724">
        <w:tc>
          <w:tcPr>
            <w:tcW w:w="404" w:type="pct"/>
          </w:tcPr>
          <w:p w14:paraId="04601894" w14:textId="77777777" w:rsidR="00220F88" w:rsidRPr="00C97215" w:rsidRDefault="00220F88" w:rsidP="008B6724">
            <w:pPr>
              <w:spacing w:before="100" w:beforeAutospacing="1" w:after="100" w:afterAutospacing="1"/>
              <w:contextualSpacing/>
              <w:rPr>
                <w:sz w:val="16"/>
                <w:szCs w:val="16"/>
              </w:rPr>
            </w:pPr>
            <w:r w:rsidRPr="00C97215">
              <w:rPr>
                <w:sz w:val="16"/>
                <w:szCs w:val="16"/>
              </w:rPr>
              <w:t>29</w:t>
            </w:r>
          </w:p>
        </w:tc>
        <w:tc>
          <w:tcPr>
            <w:tcW w:w="925" w:type="pct"/>
          </w:tcPr>
          <w:p w14:paraId="759BAAD9" w14:textId="77777777" w:rsidR="00220F88" w:rsidRPr="00C97215" w:rsidRDefault="00220F88" w:rsidP="008B6724">
            <w:pPr>
              <w:spacing w:before="100" w:beforeAutospacing="1" w:after="100" w:afterAutospacing="1"/>
              <w:contextualSpacing/>
              <w:rPr>
                <w:sz w:val="16"/>
                <w:szCs w:val="16"/>
              </w:rPr>
            </w:pPr>
            <w:r w:rsidRPr="00C97215">
              <w:rPr>
                <w:sz w:val="16"/>
                <w:szCs w:val="16"/>
              </w:rPr>
              <w:t>It shall be possible to retrieve and access referenced media partially in time and space</w:t>
            </w:r>
          </w:p>
        </w:tc>
        <w:tc>
          <w:tcPr>
            <w:tcW w:w="1334" w:type="pct"/>
            <w:shd w:val="clear" w:color="auto" w:fill="B8CCE4" w:themeFill="accent1" w:themeFillTint="66"/>
          </w:tcPr>
          <w:p w14:paraId="6FF63E4C" w14:textId="77777777" w:rsidR="00220F88" w:rsidRPr="00C97215" w:rsidRDefault="00220F88" w:rsidP="008B6724">
            <w:pPr>
              <w:spacing w:before="100" w:beforeAutospacing="1" w:after="100" w:afterAutospacing="1"/>
              <w:contextualSpacing/>
              <w:rPr>
                <w:iCs/>
                <w:sz w:val="16"/>
                <w:szCs w:val="16"/>
              </w:rPr>
            </w:pPr>
            <w:r w:rsidRPr="00C97215">
              <w:rPr>
                <w:iCs/>
                <w:sz w:val="16"/>
                <w:szCs w:val="16"/>
              </w:rPr>
              <w:t>Currently, glTF2 references lack any attributes to indicate time or space points in the referenced media. Several MPEG media components offer partial access capabilities, as such means to describe such partial access in time and space should be defined.</w:t>
            </w:r>
          </w:p>
          <w:p w14:paraId="54C0E71D" w14:textId="77777777" w:rsidR="00220F88" w:rsidRPr="00C97215" w:rsidRDefault="00220F88" w:rsidP="008B6724">
            <w:pPr>
              <w:spacing w:before="100" w:beforeAutospacing="1" w:after="100" w:afterAutospacing="1"/>
              <w:contextualSpacing/>
              <w:rPr>
                <w:sz w:val="16"/>
                <w:szCs w:val="16"/>
              </w:rPr>
            </w:pPr>
            <w:r w:rsidRPr="00C97215">
              <w:rPr>
                <w:sz w:val="16"/>
                <w:szCs w:val="16"/>
              </w:rPr>
              <w:t>MPEG needs to provide appropriate extensions to address this issue</w:t>
            </w:r>
          </w:p>
        </w:tc>
        <w:tc>
          <w:tcPr>
            <w:tcW w:w="908" w:type="pct"/>
            <w:shd w:val="clear" w:color="auto" w:fill="FFFFFF" w:themeFill="background1"/>
          </w:tcPr>
          <w:p w14:paraId="076F26F8" w14:textId="77777777" w:rsidR="00220F88" w:rsidRDefault="00220F88" w:rsidP="008B6724">
            <w:pPr>
              <w:pBdr>
                <w:top w:val="nil"/>
                <w:left w:val="nil"/>
                <w:bottom w:val="nil"/>
                <w:right w:val="nil"/>
                <w:between w:val="nil"/>
              </w:pBdr>
              <w:spacing w:before="100" w:beforeAutospacing="1" w:after="100" w:afterAutospacing="1"/>
              <w:contextualSpacing/>
              <w:rPr>
                <w:sz w:val="16"/>
                <w:szCs w:val="16"/>
              </w:rPr>
            </w:pPr>
            <w:r>
              <w:rPr>
                <w:sz w:val="16"/>
                <w:szCs w:val="16"/>
              </w:rPr>
              <w:t>Partially addressed in DIS</w:t>
            </w:r>
            <w:r w:rsidRPr="00C97215">
              <w:rPr>
                <w:sz w:val="16"/>
                <w:szCs w:val="16"/>
              </w:rPr>
              <w:t xml:space="preserve"> using MAF and APIs from GLTF to MPEG media delivery</w:t>
            </w:r>
            <w:r>
              <w:rPr>
                <w:sz w:val="16"/>
                <w:szCs w:val="16"/>
              </w:rPr>
              <w:t xml:space="preserve"> (for example your viewing position)</w:t>
            </w:r>
            <w:r w:rsidRPr="00C97215">
              <w:rPr>
                <w:sz w:val="16"/>
                <w:szCs w:val="16"/>
              </w:rPr>
              <w:t>.</w:t>
            </w:r>
            <w:r>
              <w:rPr>
                <w:sz w:val="16"/>
                <w:szCs w:val="16"/>
              </w:rPr>
              <w:t xml:space="preserve"> This allows to use viewport-dependent streaming as provided by MPEG media-</w:t>
            </w:r>
          </w:p>
          <w:p w14:paraId="4E36ACFE" w14:textId="77777777" w:rsidR="00220F88" w:rsidRDefault="00220F88" w:rsidP="008B6724">
            <w:pPr>
              <w:pBdr>
                <w:top w:val="nil"/>
                <w:left w:val="nil"/>
                <w:bottom w:val="nil"/>
                <w:right w:val="nil"/>
                <w:between w:val="nil"/>
              </w:pBdr>
              <w:spacing w:before="100" w:beforeAutospacing="1" w:after="100" w:afterAutospacing="1"/>
              <w:contextualSpacing/>
              <w:rPr>
                <w:iCs/>
                <w:sz w:val="16"/>
                <w:szCs w:val="16"/>
              </w:rPr>
            </w:pPr>
          </w:p>
          <w:p w14:paraId="22976F41" w14:textId="77777777" w:rsidR="00220F88" w:rsidRPr="00C97215" w:rsidRDefault="00220F88" w:rsidP="008B6724">
            <w:pPr>
              <w:spacing w:before="100" w:beforeAutospacing="1" w:after="100" w:afterAutospacing="1"/>
              <w:contextualSpacing/>
              <w:rPr>
                <w:iCs/>
                <w:sz w:val="16"/>
                <w:szCs w:val="16"/>
              </w:rPr>
            </w:pPr>
            <w:r>
              <w:rPr>
                <w:iCs/>
                <w:sz w:val="16"/>
                <w:szCs w:val="16"/>
              </w:rPr>
              <w:t>More work may be needed.</w:t>
            </w:r>
          </w:p>
        </w:tc>
        <w:tc>
          <w:tcPr>
            <w:tcW w:w="725" w:type="pct"/>
            <w:shd w:val="clear" w:color="auto" w:fill="D6E3BC" w:themeFill="accent3" w:themeFillTint="66"/>
          </w:tcPr>
          <w:p w14:paraId="2693E86E"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Pr>
                <w:iCs/>
                <w:sz w:val="16"/>
                <w:szCs w:val="16"/>
              </w:rPr>
              <w:t>Completed</w:t>
            </w:r>
          </w:p>
        </w:tc>
        <w:tc>
          <w:tcPr>
            <w:tcW w:w="704" w:type="pct"/>
            <w:shd w:val="clear" w:color="auto" w:fill="FFFFFF" w:themeFill="background1"/>
          </w:tcPr>
          <w:p w14:paraId="1348994F"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 xml:space="preserve">3 </w:t>
            </w:r>
          </w:p>
          <w:p w14:paraId="632E1AE7"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p>
          <w:p w14:paraId="7ACAFA63" w14:textId="77777777" w:rsidR="00220F88" w:rsidRPr="00C97215" w:rsidRDefault="00220F88" w:rsidP="008B6724">
            <w:pPr>
              <w:spacing w:before="100" w:beforeAutospacing="1" w:after="100" w:afterAutospacing="1"/>
              <w:contextualSpacing/>
              <w:rPr>
                <w:iCs/>
                <w:sz w:val="16"/>
                <w:szCs w:val="16"/>
              </w:rPr>
            </w:pPr>
            <w:r w:rsidRPr="00C97215">
              <w:rPr>
                <w:iCs/>
                <w:sz w:val="16"/>
                <w:szCs w:val="16"/>
              </w:rPr>
              <w:t>Would be nice, but requires likely some work.</w:t>
            </w:r>
          </w:p>
        </w:tc>
      </w:tr>
      <w:tr w:rsidR="00220F88" w:rsidRPr="00C97215" w14:paraId="28C670DD" w14:textId="77777777" w:rsidTr="008B6724">
        <w:tc>
          <w:tcPr>
            <w:tcW w:w="404" w:type="pct"/>
          </w:tcPr>
          <w:p w14:paraId="608823EB" w14:textId="77777777" w:rsidR="00220F88" w:rsidRPr="00C97215" w:rsidRDefault="00220F88" w:rsidP="008B6724">
            <w:pPr>
              <w:spacing w:before="100" w:beforeAutospacing="1" w:after="100" w:afterAutospacing="1"/>
              <w:contextualSpacing/>
              <w:rPr>
                <w:sz w:val="16"/>
                <w:szCs w:val="16"/>
              </w:rPr>
            </w:pPr>
            <w:r w:rsidRPr="00C97215">
              <w:rPr>
                <w:sz w:val="16"/>
                <w:szCs w:val="16"/>
              </w:rPr>
              <w:t>30</w:t>
            </w:r>
          </w:p>
        </w:tc>
        <w:tc>
          <w:tcPr>
            <w:tcW w:w="925" w:type="pct"/>
          </w:tcPr>
          <w:p w14:paraId="61D6E967" w14:textId="77777777" w:rsidR="00220F88" w:rsidRPr="00C97215" w:rsidRDefault="00220F88" w:rsidP="008B6724">
            <w:pPr>
              <w:spacing w:before="100" w:beforeAutospacing="1" w:after="100" w:afterAutospacing="1"/>
              <w:contextualSpacing/>
              <w:rPr>
                <w:sz w:val="16"/>
                <w:szCs w:val="16"/>
              </w:rPr>
            </w:pPr>
            <w:r w:rsidRPr="00C97215">
              <w:rPr>
                <w:sz w:val="16"/>
                <w:szCs w:val="16"/>
              </w:rPr>
              <w:t>It shall be possible to describe position, orientation, and visual/acoustic characteristics when rendering referenced media</w:t>
            </w:r>
          </w:p>
        </w:tc>
        <w:tc>
          <w:tcPr>
            <w:tcW w:w="1334" w:type="pct"/>
            <w:shd w:val="clear" w:color="auto" w:fill="B8CCE4" w:themeFill="accent1" w:themeFillTint="66"/>
          </w:tcPr>
          <w:p w14:paraId="0CC4F800" w14:textId="77777777" w:rsidR="00220F88" w:rsidRPr="00C97215" w:rsidRDefault="00220F88" w:rsidP="008B6724">
            <w:pPr>
              <w:spacing w:before="100" w:beforeAutospacing="1" w:after="100" w:afterAutospacing="1"/>
              <w:contextualSpacing/>
              <w:rPr>
                <w:sz w:val="16"/>
                <w:szCs w:val="16"/>
              </w:rPr>
            </w:pPr>
            <w:r w:rsidRPr="00C97215">
              <w:rPr>
                <w:sz w:val="16"/>
                <w:szCs w:val="16"/>
              </w:rPr>
              <w:t>Supported for visual objects through gltf2.0.</w:t>
            </w:r>
          </w:p>
          <w:p w14:paraId="7B6ADAD5" w14:textId="77777777" w:rsidR="00220F88" w:rsidRPr="00C97215" w:rsidRDefault="00220F88" w:rsidP="008B6724">
            <w:pPr>
              <w:spacing w:before="100" w:beforeAutospacing="1" w:after="100" w:afterAutospacing="1"/>
              <w:contextualSpacing/>
              <w:rPr>
                <w:iCs/>
                <w:sz w:val="16"/>
                <w:szCs w:val="16"/>
              </w:rPr>
            </w:pPr>
            <w:r w:rsidRPr="00C97215">
              <w:rPr>
                <w:iCs/>
                <w:sz w:val="16"/>
                <w:szCs w:val="16"/>
              </w:rPr>
              <w:t>glTF2 has no support for audio nodes.</w:t>
            </w:r>
          </w:p>
          <w:p w14:paraId="4D5A1E7B" w14:textId="77777777" w:rsidR="00220F88" w:rsidRPr="00C97215" w:rsidRDefault="00220F88" w:rsidP="008B6724">
            <w:pPr>
              <w:spacing w:before="100" w:beforeAutospacing="1" w:after="100" w:afterAutospacing="1"/>
              <w:contextualSpacing/>
              <w:rPr>
                <w:iCs/>
                <w:sz w:val="16"/>
                <w:szCs w:val="16"/>
              </w:rPr>
            </w:pPr>
            <w:r w:rsidRPr="00C97215">
              <w:rPr>
                <w:sz w:val="16"/>
                <w:szCs w:val="16"/>
              </w:rPr>
              <w:t>MPEG needs to provide appropriate extensions to address this issue</w:t>
            </w:r>
          </w:p>
          <w:p w14:paraId="15502D54" w14:textId="77777777" w:rsidR="00220F88" w:rsidRPr="00C97215" w:rsidRDefault="00220F88" w:rsidP="008B6724">
            <w:pPr>
              <w:spacing w:before="100" w:beforeAutospacing="1" w:after="100" w:afterAutospacing="1"/>
              <w:contextualSpacing/>
              <w:rPr>
                <w:sz w:val="16"/>
                <w:szCs w:val="16"/>
              </w:rPr>
            </w:pPr>
            <w:r w:rsidRPr="00C97215">
              <w:rPr>
                <w:sz w:val="16"/>
                <w:szCs w:val="16"/>
              </w:rPr>
              <w:t>MPEG needs to provide appropriate extensions to address this issue</w:t>
            </w:r>
          </w:p>
        </w:tc>
        <w:tc>
          <w:tcPr>
            <w:tcW w:w="908" w:type="pct"/>
            <w:shd w:val="clear" w:color="auto" w:fill="FFFFFF" w:themeFill="background1"/>
          </w:tcPr>
          <w:p w14:paraId="3FE79E6C" w14:textId="77777777" w:rsidR="00220F88" w:rsidRPr="00C97215" w:rsidRDefault="00220F88" w:rsidP="008B6724">
            <w:pPr>
              <w:spacing w:before="100" w:beforeAutospacing="1" w:after="100" w:afterAutospacing="1"/>
              <w:contextualSpacing/>
              <w:rPr>
                <w:iCs/>
                <w:sz w:val="16"/>
                <w:szCs w:val="16"/>
              </w:rPr>
            </w:pPr>
            <w:r>
              <w:rPr>
                <w:sz w:val="16"/>
                <w:szCs w:val="16"/>
              </w:rPr>
              <w:t>Addressed in DIS</w:t>
            </w:r>
            <w:r w:rsidRPr="00C97215">
              <w:rPr>
                <w:sz w:val="16"/>
                <w:szCs w:val="16"/>
              </w:rPr>
              <w:t xml:space="preserve"> for audio extensions.</w:t>
            </w:r>
          </w:p>
        </w:tc>
        <w:tc>
          <w:tcPr>
            <w:tcW w:w="725" w:type="pct"/>
            <w:shd w:val="clear" w:color="auto" w:fill="D6E3BC" w:themeFill="accent3" w:themeFillTint="66"/>
          </w:tcPr>
          <w:p w14:paraId="33B563D6" w14:textId="77777777" w:rsidR="00220F88" w:rsidRPr="00C97215" w:rsidRDefault="00220F88" w:rsidP="008B6724">
            <w:pPr>
              <w:spacing w:before="100" w:beforeAutospacing="1" w:after="100" w:afterAutospacing="1"/>
              <w:contextualSpacing/>
              <w:rPr>
                <w:iCs/>
                <w:sz w:val="16"/>
                <w:szCs w:val="16"/>
              </w:rPr>
            </w:pPr>
            <w:r>
              <w:rPr>
                <w:iCs/>
                <w:sz w:val="16"/>
                <w:szCs w:val="16"/>
              </w:rPr>
              <w:t xml:space="preserve">Completed with audio extension and </w:t>
            </w:r>
            <w:r w:rsidRPr="00DA4ECB">
              <w:rPr>
                <w:iCs/>
                <w:sz w:val="16"/>
                <w:szCs w:val="16"/>
              </w:rPr>
              <w:t>MPEG_texture_video attached to a node material</w:t>
            </w:r>
          </w:p>
        </w:tc>
        <w:tc>
          <w:tcPr>
            <w:tcW w:w="704" w:type="pct"/>
            <w:shd w:val="clear" w:color="auto" w:fill="FFFFFF" w:themeFill="background1"/>
          </w:tcPr>
          <w:p w14:paraId="50C3D0F9" w14:textId="77777777" w:rsidR="00220F88" w:rsidRPr="00C97215" w:rsidRDefault="00220F88" w:rsidP="008B6724">
            <w:pPr>
              <w:spacing w:before="100" w:beforeAutospacing="1" w:after="100" w:afterAutospacing="1"/>
              <w:contextualSpacing/>
              <w:rPr>
                <w:iCs/>
                <w:sz w:val="16"/>
                <w:szCs w:val="16"/>
              </w:rPr>
            </w:pPr>
            <w:r w:rsidRPr="00C97215">
              <w:rPr>
                <w:iCs/>
                <w:sz w:val="16"/>
                <w:szCs w:val="16"/>
              </w:rPr>
              <w:t>1</w:t>
            </w:r>
          </w:p>
          <w:p w14:paraId="0334BE32" w14:textId="77777777" w:rsidR="00220F88" w:rsidRPr="00C97215" w:rsidRDefault="00220F88" w:rsidP="008B6724">
            <w:pPr>
              <w:spacing w:before="100" w:beforeAutospacing="1" w:after="100" w:afterAutospacing="1"/>
              <w:contextualSpacing/>
              <w:rPr>
                <w:iCs/>
                <w:sz w:val="16"/>
                <w:szCs w:val="16"/>
              </w:rPr>
            </w:pPr>
          </w:p>
          <w:p w14:paraId="1971408F" w14:textId="77777777" w:rsidR="00220F88" w:rsidRPr="00C97215" w:rsidRDefault="00220F88" w:rsidP="008B6724">
            <w:pPr>
              <w:spacing w:before="100" w:beforeAutospacing="1" w:after="100" w:afterAutospacing="1"/>
              <w:contextualSpacing/>
              <w:rPr>
                <w:iCs/>
                <w:sz w:val="16"/>
                <w:szCs w:val="16"/>
              </w:rPr>
            </w:pPr>
            <w:r w:rsidRPr="00C97215">
              <w:rPr>
                <w:iCs/>
                <w:sz w:val="16"/>
                <w:szCs w:val="16"/>
              </w:rPr>
              <w:t>Covered by above scenarios</w:t>
            </w:r>
          </w:p>
        </w:tc>
      </w:tr>
      <w:tr w:rsidR="00220F88" w:rsidRPr="00C97215" w14:paraId="341B8CC3" w14:textId="77777777" w:rsidTr="008B6724">
        <w:tc>
          <w:tcPr>
            <w:tcW w:w="404" w:type="pct"/>
          </w:tcPr>
          <w:p w14:paraId="5FE4A0A1" w14:textId="77777777" w:rsidR="00220F88" w:rsidRPr="00C97215" w:rsidRDefault="00220F88" w:rsidP="008B6724">
            <w:pPr>
              <w:spacing w:before="100" w:beforeAutospacing="1" w:after="100" w:afterAutospacing="1"/>
              <w:contextualSpacing/>
              <w:rPr>
                <w:sz w:val="16"/>
                <w:szCs w:val="16"/>
              </w:rPr>
            </w:pPr>
            <w:r w:rsidRPr="00C97215">
              <w:rPr>
                <w:sz w:val="16"/>
                <w:szCs w:val="16"/>
              </w:rPr>
              <w:t>31</w:t>
            </w:r>
          </w:p>
        </w:tc>
        <w:tc>
          <w:tcPr>
            <w:tcW w:w="925" w:type="pct"/>
          </w:tcPr>
          <w:p w14:paraId="60F3323A" w14:textId="77777777" w:rsidR="00220F88" w:rsidRPr="00C97215" w:rsidRDefault="00220F88" w:rsidP="008B6724">
            <w:pPr>
              <w:spacing w:before="100" w:beforeAutospacing="1" w:after="100" w:afterAutospacing="1"/>
              <w:contextualSpacing/>
              <w:rPr>
                <w:sz w:val="16"/>
                <w:szCs w:val="16"/>
              </w:rPr>
            </w:pPr>
            <w:r w:rsidRPr="00C97215">
              <w:rPr>
                <w:sz w:val="16"/>
                <w:szCs w:val="16"/>
              </w:rPr>
              <w:t xml:space="preserve">It shall be possible to </w:t>
            </w:r>
            <w:r w:rsidRPr="00C97215">
              <w:rPr>
                <w:sz w:val="16"/>
                <w:szCs w:val="16"/>
              </w:rPr>
              <w:lastRenderedPageBreak/>
              <w:t>synchronize media objects/resources and media components of a single object</w:t>
            </w:r>
          </w:p>
        </w:tc>
        <w:tc>
          <w:tcPr>
            <w:tcW w:w="1334" w:type="pct"/>
            <w:shd w:val="clear" w:color="auto" w:fill="B8CCE4" w:themeFill="accent1" w:themeFillTint="66"/>
          </w:tcPr>
          <w:p w14:paraId="6CDAD0EE"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lastRenderedPageBreak/>
              <w:t>glTF2 has no support for timed media nodes.</w:t>
            </w:r>
          </w:p>
          <w:p w14:paraId="218E2FF3"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lastRenderedPageBreak/>
              <w:t>MPEG needs to provide appropriate extensions to address this issue</w:t>
            </w:r>
          </w:p>
        </w:tc>
        <w:tc>
          <w:tcPr>
            <w:tcW w:w="908" w:type="pct"/>
            <w:shd w:val="clear" w:color="auto" w:fill="FFFFFF" w:themeFill="background1"/>
          </w:tcPr>
          <w:p w14:paraId="66D24FEC"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Pr>
                <w:sz w:val="16"/>
                <w:szCs w:val="16"/>
              </w:rPr>
              <w:lastRenderedPageBreak/>
              <w:t>Addressed in DIS</w:t>
            </w:r>
            <w:r w:rsidRPr="00C97215">
              <w:rPr>
                <w:sz w:val="16"/>
                <w:szCs w:val="16"/>
              </w:rPr>
              <w:t xml:space="preserve"> using MAF </w:t>
            </w:r>
            <w:r w:rsidRPr="00C97215">
              <w:rPr>
                <w:sz w:val="16"/>
                <w:szCs w:val="16"/>
              </w:rPr>
              <w:lastRenderedPageBreak/>
              <w:t>and APIs from GLTF to MPEG media delivery.</w:t>
            </w:r>
          </w:p>
        </w:tc>
        <w:tc>
          <w:tcPr>
            <w:tcW w:w="725" w:type="pct"/>
            <w:shd w:val="clear" w:color="auto" w:fill="D6E3BC" w:themeFill="accent3" w:themeFillTint="66"/>
          </w:tcPr>
          <w:p w14:paraId="2D50F7FD" w14:textId="77777777" w:rsidR="00220F88" w:rsidRPr="00C97215" w:rsidRDefault="00220F88" w:rsidP="008B6724">
            <w:pPr>
              <w:spacing w:before="100" w:beforeAutospacing="1" w:after="100" w:afterAutospacing="1"/>
              <w:contextualSpacing/>
              <w:rPr>
                <w:iCs/>
                <w:sz w:val="16"/>
                <w:szCs w:val="16"/>
              </w:rPr>
            </w:pPr>
            <w:r>
              <w:rPr>
                <w:iCs/>
                <w:sz w:val="16"/>
                <w:szCs w:val="16"/>
              </w:rPr>
              <w:lastRenderedPageBreak/>
              <w:t>Completed</w:t>
            </w:r>
          </w:p>
        </w:tc>
        <w:tc>
          <w:tcPr>
            <w:tcW w:w="704" w:type="pct"/>
            <w:shd w:val="clear" w:color="auto" w:fill="FFFFFF" w:themeFill="background1"/>
          </w:tcPr>
          <w:p w14:paraId="164663ED" w14:textId="77777777" w:rsidR="00220F88" w:rsidRPr="00C97215" w:rsidRDefault="00220F88" w:rsidP="008B6724">
            <w:pPr>
              <w:spacing w:before="100" w:beforeAutospacing="1" w:after="100" w:afterAutospacing="1"/>
              <w:contextualSpacing/>
              <w:rPr>
                <w:iCs/>
                <w:sz w:val="16"/>
                <w:szCs w:val="16"/>
              </w:rPr>
            </w:pPr>
            <w:r w:rsidRPr="00C97215">
              <w:rPr>
                <w:iCs/>
                <w:sz w:val="16"/>
                <w:szCs w:val="16"/>
              </w:rPr>
              <w:t>1</w:t>
            </w:r>
          </w:p>
          <w:p w14:paraId="25744BB9" w14:textId="77777777" w:rsidR="00220F88" w:rsidRPr="00C97215" w:rsidRDefault="00220F88" w:rsidP="008B6724">
            <w:pPr>
              <w:spacing w:before="100" w:beforeAutospacing="1" w:after="100" w:afterAutospacing="1"/>
              <w:contextualSpacing/>
              <w:rPr>
                <w:iCs/>
                <w:sz w:val="16"/>
                <w:szCs w:val="16"/>
              </w:rPr>
            </w:pPr>
          </w:p>
          <w:p w14:paraId="7989BCC3"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Covered by above scenarios</w:t>
            </w:r>
          </w:p>
        </w:tc>
      </w:tr>
      <w:tr w:rsidR="00220F88" w:rsidRPr="00C97215" w14:paraId="441EB5EF" w14:textId="77777777" w:rsidTr="008B6724">
        <w:tc>
          <w:tcPr>
            <w:tcW w:w="404" w:type="pct"/>
          </w:tcPr>
          <w:p w14:paraId="1FF3DB80" w14:textId="77777777" w:rsidR="00220F88" w:rsidRPr="00C97215" w:rsidRDefault="00220F88" w:rsidP="008B6724">
            <w:pPr>
              <w:spacing w:before="100" w:beforeAutospacing="1" w:after="100" w:afterAutospacing="1"/>
              <w:contextualSpacing/>
              <w:rPr>
                <w:sz w:val="16"/>
                <w:szCs w:val="16"/>
              </w:rPr>
            </w:pPr>
            <w:r w:rsidRPr="00C97215">
              <w:rPr>
                <w:sz w:val="16"/>
                <w:szCs w:val="16"/>
              </w:rPr>
              <w:lastRenderedPageBreak/>
              <w:t>32</w:t>
            </w:r>
          </w:p>
        </w:tc>
        <w:tc>
          <w:tcPr>
            <w:tcW w:w="925" w:type="pct"/>
          </w:tcPr>
          <w:p w14:paraId="69387BFD" w14:textId="77777777" w:rsidR="00220F88" w:rsidRPr="00C97215" w:rsidRDefault="00220F88" w:rsidP="008B6724">
            <w:pPr>
              <w:spacing w:before="100" w:beforeAutospacing="1" w:after="100" w:afterAutospacing="1"/>
              <w:contextualSpacing/>
              <w:rPr>
                <w:sz w:val="16"/>
                <w:szCs w:val="16"/>
              </w:rPr>
            </w:pPr>
            <w:r w:rsidRPr="00C97215">
              <w:rPr>
                <w:sz w:val="16"/>
                <w:szCs w:val="16"/>
              </w:rPr>
              <w:t>Audio elements shall be rendered consistently with their corresponding visual elements, if such visual elements exist.</w:t>
            </w:r>
          </w:p>
        </w:tc>
        <w:tc>
          <w:tcPr>
            <w:tcW w:w="1334" w:type="pct"/>
            <w:shd w:val="clear" w:color="auto" w:fill="B8CCE4" w:themeFill="accent1" w:themeFillTint="66"/>
          </w:tcPr>
          <w:p w14:paraId="36F9857B"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glTF2 has no support for audio nodes.</w:t>
            </w:r>
          </w:p>
          <w:p w14:paraId="1D82A118"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t>MPEG needs to provide appropriate extensions to address this issue</w:t>
            </w:r>
          </w:p>
        </w:tc>
        <w:tc>
          <w:tcPr>
            <w:tcW w:w="908" w:type="pct"/>
            <w:shd w:val="clear" w:color="auto" w:fill="FFFFFF" w:themeFill="background1"/>
          </w:tcPr>
          <w:p w14:paraId="376ACE4A"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Pr>
                <w:sz w:val="16"/>
                <w:szCs w:val="16"/>
              </w:rPr>
              <w:t>Addressed in DIS</w:t>
            </w:r>
            <w:r w:rsidRPr="00C97215">
              <w:rPr>
                <w:sz w:val="16"/>
                <w:szCs w:val="16"/>
              </w:rPr>
              <w:t xml:space="preserve"> using, audio extensions, MAF and circular buffers.</w:t>
            </w:r>
          </w:p>
        </w:tc>
        <w:tc>
          <w:tcPr>
            <w:tcW w:w="725" w:type="pct"/>
            <w:shd w:val="clear" w:color="auto" w:fill="FFFFFF" w:themeFill="background1"/>
          </w:tcPr>
          <w:p w14:paraId="1778CC0B" w14:textId="77777777" w:rsidR="00220F88" w:rsidRPr="00C97215" w:rsidRDefault="00220F88" w:rsidP="008B6724">
            <w:pPr>
              <w:spacing w:before="100" w:beforeAutospacing="1" w:after="100" w:afterAutospacing="1"/>
              <w:contextualSpacing/>
              <w:rPr>
                <w:iCs/>
                <w:sz w:val="16"/>
                <w:szCs w:val="16"/>
              </w:rPr>
            </w:pPr>
            <w:r>
              <w:rPr>
                <w:iCs/>
                <w:sz w:val="16"/>
                <w:szCs w:val="16"/>
              </w:rPr>
              <w:t xml:space="preserve">Completed for audio. </w:t>
            </w:r>
            <w:r w:rsidRPr="00B60E2D">
              <w:rPr>
                <w:iCs/>
                <w:color w:val="FF0000"/>
                <w:sz w:val="16"/>
                <w:szCs w:val="16"/>
              </w:rPr>
              <w:t>Phase 3 for immersive audio</w:t>
            </w:r>
          </w:p>
        </w:tc>
        <w:tc>
          <w:tcPr>
            <w:tcW w:w="704" w:type="pct"/>
            <w:shd w:val="clear" w:color="auto" w:fill="FFFFFF" w:themeFill="background1"/>
          </w:tcPr>
          <w:p w14:paraId="10388FB3" w14:textId="77777777" w:rsidR="00220F88" w:rsidRPr="00C97215" w:rsidRDefault="00220F88" w:rsidP="008B6724">
            <w:pPr>
              <w:spacing w:before="100" w:beforeAutospacing="1" w:after="100" w:afterAutospacing="1"/>
              <w:contextualSpacing/>
              <w:rPr>
                <w:iCs/>
                <w:sz w:val="16"/>
                <w:szCs w:val="16"/>
              </w:rPr>
            </w:pPr>
            <w:r w:rsidRPr="00C97215">
              <w:rPr>
                <w:iCs/>
                <w:sz w:val="16"/>
                <w:szCs w:val="16"/>
              </w:rPr>
              <w:t>1</w:t>
            </w:r>
          </w:p>
          <w:p w14:paraId="64ED875D" w14:textId="77777777" w:rsidR="00220F88" w:rsidRPr="00C97215" w:rsidRDefault="00220F88" w:rsidP="008B6724">
            <w:pPr>
              <w:spacing w:before="100" w:beforeAutospacing="1" w:after="100" w:afterAutospacing="1"/>
              <w:contextualSpacing/>
              <w:rPr>
                <w:iCs/>
                <w:sz w:val="16"/>
                <w:szCs w:val="16"/>
              </w:rPr>
            </w:pPr>
          </w:p>
          <w:p w14:paraId="076EE39D"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Covered by above scenarios</w:t>
            </w:r>
          </w:p>
        </w:tc>
      </w:tr>
      <w:tr w:rsidR="00220F88" w:rsidRPr="00C97215" w14:paraId="16B255CA" w14:textId="77777777" w:rsidTr="008B6724">
        <w:tc>
          <w:tcPr>
            <w:tcW w:w="404" w:type="pct"/>
          </w:tcPr>
          <w:p w14:paraId="693658A1" w14:textId="77777777" w:rsidR="00220F88" w:rsidRPr="00C97215" w:rsidRDefault="00220F88" w:rsidP="008B6724">
            <w:pPr>
              <w:spacing w:before="100" w:beforeAutospacing="1" w:after="100" w:afterAutospacing="1"/>
              <w:contextualSpacing/>
              <w:rPr>
                <w:sz w:val="16"/>
                <w:szCs w:val="16"/>
              </w:rPr>
            </w:pPr>
            <w:r w:rsidRPr="00C97215">
              <w:rPr>
                <w:sz w:val="16"/>
                <w:szCs w:val="16"/>
              </w:rPr>
              <w:t>33</w:t>
            </w:r>
          </w:p>
        </w:tc>
        <w:tc>
          <w:tcPr>
            <w:tcW w:w="925" w:type="pct"/>
          </w:tcPr>
          <w:p w14:paraId="64F30B47" w14:textId="77777777" w:rsidR="00220F88" w:rsidRPr="00C97215" w:rsidRDefault="00220F88" w:rsidP="008B6724">
            <w:pPr>
              <w:spacing w:before="100" w:beforeAutospacing="1" w:after="100" w:afterAutospacing="1"/>
              <w:contextualSpacing/>
              <w:rPr>
                <w:sz w:val="16"/>
                <w:szCs w:val="16"/>
              </w:rPr>
            </w:pPr>
            <w:r w:rsidRPr="00C97215">
              <w:rPr>
                <w:sz w:val="16"/>
                <w:szCs w:val="16"/>
              </w:rPr>
              <w:t>The specification shall enable synchronization of audio and video of users and the scene.</w:t>
            </w:r>
          </w:p>
        </w:tc>
        <w:tc>
          <w:tcPr>
            <w:tcW w:w="1334" w:type="pct"/>
            <w:shd w:val="clear" w:color="auto" w:fill="B8CCE4" w:themeFill="accent1" w:themeFillTint="66"/>
          </w:tcPr>
          <w:p w14:paraId="5B04871F"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 xml:space="preserve">glTF2 has no support for audio from the scene or from the user. </w:t>
            </w:r>
          </w:p>
          <w:p w14:paraId="57C0926B" w14:textId="77777777" w:rsidR="00220F88" w:rsidRPr="00C97215" w:rsidRDefault="00220F88" w:rsidP="008B6724">
            <w:pPr>
              <w:pBdr>
                <w:top w:val="nil"/>
                <w:left w:val="nil"/>
                <w:bottom w:val="nil"/>
                <w:right w:val="nil"/>
                <w:between w:val="nil"/>
              </w:pBdr>
              <w:spacing w:before="100" w:beforeAutospacing="1" w:after="100" w:afterAutospacing="1"/>
              <w:contextualSpacing/>
              <w:rPr>
                <w:sz w:val="16"/>
                <w:szCs w:val="16"/>
              </w:rPr>
            </w:pPr>
            <w:r w:rsidRPr="00C97215">
              <w:rPr>
                <w:sz w:val="16"/>
                <w:szCs w:val="16"/>
              </w:rPr>
              <w:t>MPEG needs to provide appropriate extensions to address this issue</w:t>
            </w:r>
          </w:p>
          <w:p w14:paraId="11BDEAC4"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t>May also relate to real-time</w:t>
            </w:r>
          </w:p>
        </w:tc>
        <w:tc>
          <w:tcPr>
            <w:tcW w:w="908" w:type="pct"/>
            <w:shd w:val="clear" w:color="auto" w:fill="FFFFFF" w:themeFill="background1"/>
          </w:tcPr>
          <w:p w14:paraId="3DE41727"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Pr>
                <w:sz w:val="16"/>
                <w:szCs w:val="16"/>
              </w:rPr>
              <w:t>Addressed in DIS</w:t>
            </w:r>
            <w:r w:rsidRPr="00C97215">
              <w:rPr>
                <w:sz w:val="16"/>
                <w:szCs w:val="16"/>
              </w:rPr>
              <w:t xml:space="preserve"> using, audio extensions, MAF and circular buffers. Real-time support for users is likely not be part of phase 2a.</w:t>
            </w:r>
          </w:p>
        </w:tc>
        <w:tc>
          <w:tcPr>
            <w:tcW w:w="725" w:type="pct"/>
            <w:shd w:val="clear" w:color="auto" w:fill="FFFFFF" w:themeFill="background1"/>
          </w:tcPr>
          <w:p w14:paraId="7259049D" w14:textId="77777777" w:rsidR="00220F88" w:rsidRPr="00C97215" w:rsidRDefault="00220F88" w:rsidP="008B6724">
            <w:pPr>
              <w:spacing w:before="100" w:beforeAutospacing="1" w:after="100" w:afterAutospacing="1"/>
              <w:contextualSpacing/>
              <w:rPr>
                <w:iCs/>
                <w:sz w:val="16"/>
                <w:szCs w:val="16"/>
              </w:rPr>
            </w:pPr>
            <w:r>
              <w:rPr>
                <w:iCs/>
                <w:color w:val="FF0000"/>
                <w:sz w:val="16"/>
                <w:szCs w:val="16"/>
              </w:rPr>
              <w:t xml:space="preserve">Phase 3 </w:t>
            </w:r>
            <w:r w:rsidRPr="007164DC">
              <w:rPr>
                <w:iCs/>
                <w:color w:val="FF0000"/>
                <w:sz w:val="16"/>
                <w:szCs w:val="16"/>
              </w:rPr>
              <w:t>Immersive audio?</w:t>
            </w:r>
          </w:p>
        </w:tc>
        <w:tc>
          <w:tcPr>
            <w:tcW w:w="704" w:type="pct"/>
            <w:shd w:val="clear" w:color="auto" w:fill="FFFFFF" w:themeFill="background1"/>
          </w:tcPr>
          <w:p w14:paraId="5C12E5E2" w14:textId="77777777" w:rsidR="00220F88" w:rsidRPr="00C97215" w:rsidRDefault="00220F88" w:rsidP="008B6724">
            <w:pPr>
              <w:spacing w:before="100" w:beforeAutospacing="1" w:after="100" w:afterAutospacing="1"/>
              <w:contextualSpacing/>
              <w:rPr>
                <w:iCs/>
                <w:sz w:val="16"/>
                <w:szCs w:val="16"/>
              </w:rPr>
            </w:pPr>
            <w:r w:rsidRPr="00C97215">
              <w:rPr>
                <w:iCs/>
                <w:sz w:val="16"/>
                <w:szCs w:val="16"/>
              </w:rPr>
              <w:t>1</w:t>
            </w:r>
          </w:p>
          <w:p w14:paraId="5C09E9D7" w14:textId="77777777" w:rsidR="00220F88" w:rsidRPr="00C97215" w:rsidRDefault="00220F88" w:rsidP="008B6724">
            <w:pPr>
              <w:spacing w:before="100" w:beforeAutospacing="1" w:after="100" w:afterAutospacing="1"/>
              <w:contextualSpacing/>
              <w:rPr>
                <w:iCs/>
                <w:sz w:val="16"/>
                <w:szCs w:val="16"/>
              </w:rPr>
            </w:pPr>
          </w:p>
          <w:p w14:paraId="035CB5AD"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Covered by above scenarios</w:t>
            </w:r>
          </w:p>
        </w:tc>
      </w:tr>
      <w:tr w:rsidR="00220F88" w:rsidRPr="00C97215" w14:paraId="0BDEC342" w14:textId="77777777" w:rsidTr="008B6724">
        <w:tc>
          <w:tcPr>
            <w:tcW w:w="2663" w:type="pct"/>
            <w:gridSpan w:val="3"/>
            <w:shd w:val="clear" w:color="auto" w:fill="CCC0D9" w:themeFill="accent4" w:themeFillTint="66"/>
          </w:tcPr>
          <w:p w14:paraId="5291D2BD"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ins w:id="5" w:author="Gaëlle Martin-Cocher" w:date="2023-06-28T12:04:00Z">
              <w:r w:rsidRPr="00736880">
                <w:rPr>
                  <w:iCs/>
                  <w:sz w:val="16"/>
                  <w:szCs w:val="16"/>
                </w:rPr>
                <w:t>Delivery Requirements for Content Interactivity</w:t>
              </w:r>
            </w:ins>
          </w:p>
        </w:tc>
        <w:tc>
          <w:tcPr>
            <w:tcW w:w="908" w:type="pct"/>
            <w:shd w:val="clear" w:color="auto" w:fill="CCC0D9" w:themeFill="accent4" w:themeFillTint="66"/>
          </w:tcPr>
          <w:p w14:paraId="3F4E8AE1" w14:textId="77777777" w:rsidR="00220F88" w:rsidRDefault="00220F88" w:rsidP="008B6724">
            <w:pPr>
              <w:pBdr>
                <w:top w:val="nil"/>
                <w:left w:val="nil"/>
                <w:bottom w:val="nil"/>
                <w:right w:val="nil"/>
                <w:between w:val="nil"/>
              </w:pBdr>
              <w:spacing w:before="100" w:beforeAutospacing="1" w:after="100" w:afterAutospacing="1"/>
              <w:contextualSpacing/>
              <w:rPr>
                <w:sz w:val="16"/>
                <w:szCs w:val="16"/>
              </w:rPr>
            </w:pPr>
          </w:p>
        </w:tc>
        <w:tc>
          <w:tcPr>
            <w:tcW w:w="725" w:type="pct"/>
            <w:shd w:val="clear" w:color="auto" w:fill="CCC0D9" w:themeFill="accent4" w:themeFillTint="66"/>
          </w:tcPr>
          <w:p w14:paraId="4332BAFF" w14:textId="77777777" w:rsidR="00220F88" w:rsidRPr="00C97215" w:rsidRDefault="00220F88" w:rsidP="008B6724">
            <w:pPr>
              <w:spacing w:before="100" w:beforeAutospacing="1" w:after="100" w:afterAutospacing="1"/>
              <w:contextualSpacing/>
              <w:rPr>
                <w:iCs/>
                <w:sz w:val="16"/>
                <w:szCs w:val="16"/>
              </w:rPr>
            </w:pPr>
          </w:p>
        </w:tc>
        <w:tc>
          <w:tcPr>
            <w:tcW w:w="704" w:type="pct"/>
            <w:shd w:val="clear" w:color="auto" w:fill="CCC0D9" w:themeFill="accent4" w:themeFillTint="66"/>
          </w:tcPr>
          <w:p w14:paraId="0C3C99A3" w14:textId="77777777" w:rsidR="00220F88" w:rsidRPr="00C97215" w:rsidRDefault="00220F88" w:rsidP="008B6724">
            <w:pPr>
              <w:spacing w:before="100" w:beforeAutospacing="1" w:after="100" w:afterAutospacing="1"/>
              <w:contextualSpacing/>
              <w:rPr>
                <w:iCs/>
                <w:sz w:val="16"/>
                <w:szCs w:val="16"/>
              </w:rPr>
            </w:pPr>
          </w:p>
        </w:tc>
      </w:tr>
      <w:tr w:rsidR="00220F88" w:rsidRPr="00C97215" w14:paraId="3AAA7987" w14:textId="77777777" w:rsidTr="008B6724">
        <w:tc>
          <w:tcPr>
            <w:tcW w:w="404" w:type="pct"/>
          </w:tcPr>
          <w:p w14:paraId="7BF56190" w14:textId="77777777" w:rsidR="00220F88" w:rsidRPr="00C97215" w:rsidRDefault="00220F88" w:rsidP="008B6724">
            <w:pPr>
              <w:spacing w:before="100" w:beforeAutospacing="1" w:after="100" w:afterAutospacing="1"/>
              <w:contextualSpacing/>
              <w:rPr>
                <w:sz w:val="16"/>
                <w:szCs w:val="16"/>
              </w:rPr>
            </w:pPr>
            <w:r w:rsidRPr="0041038E">
              <w:rPr>
                <w:sz w:val="16"/>
                <w:szCs w:val="16"/>
              </w:rPr>
              <w:t>38</w:t>
            </w:r>
          </w:p>
        </w:tc>
        <w:tc>
          <w:tcPr>
            <w:tcW w:w="925" w:type="pct"/>
            <w:shd w:val="clear" w:color="auto" w:fill="FBD4B4" w:themeFill="accent6" w:themeFillTint="66"/>
            <w:vAlign w:val="center"/>
          </w:tcPr>
          <w:p w14:paraId="0FACC00F" w14:textId="77777777" w:rsidR="00220F88" w:rsidRPr="00C97215" w:rsidRDefault="00220F88" w:rsidP="008B6724">
            <w:pPr>
              <w:spacing w:before="100" w:beforeAutospacing="1" w:after="100" w:afterAutospacing="1"/>
              <w:contextualSpacing/>
              <w:rPr>
                <w:sz w:val="16"/>
                <w:szCs w:val="16"/>
              </w:rPr>
            </w:pPr>
            <w:r w:rsidRPr="0041038E">
              <w:rPr>
                <w:sz w:val="16"/>
                <w:szCs w:val="16"/>
              </w:rPr>
              <w:t xml:space="preserve"> The specification shall support low delay processing and presentation of object features for a scene, in order to minimize motion-to-photon latency.</w:t>
            </w:r>
          </w:p>
        </w:tc>
        <w:tc>
          <w:tcPr>
            <w:tcW w:w="1334" w:type="pct"/>
            <w:shd w:val="clear" w:color="auto" w:fill="auto"/>
          </w:tcPr>
          <w:p w14:paraId="7150C4E8"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p>
        </w:tc>
        <w:tc>
          <w:tcPr>
            <w:tcW w:w="908" w:type="pct"/>
            <w:shd w:val="clear" w:color="auto" w:fill="FFFFFF" w:themeFill="background1"/>
          </w:tcPr>
          <w:p w14:paraId="429EE0BB" w14:textId="77777777" w:rsidR="00220F88" w:rsidRDefault="00220F88" w:rsidP="008B6724">
            <w:pPr>
              <w:pBdr>
                <w:top w:val="nil"/>
                <w:left w:val="nil"/>
                <w:bottom w:val="nil"/>
                <w:right w:val="nil"/>
                <w:between w:val="nil"/>
              </w:pBdr>
              <w:spacing w:before="100" w:beforeAutospacing="1" w:after="100" w:afterAutospacing="1"/>
              <w:contextualSpacing/>
              <w:rPr>
                <w:sz w:val="16"/>
                <w:szCs w:val="16"/>
              </w:rPr>
            </w:pPr>
          </w:p>
        </w:tc>
        <w:tc>
          <w:tcPr>
            <w:tcW w:w="725" w:type="pct"/>
            <w:shd w:val="clear" w:color="auto" w:fill="FFFFFF" w:themeFill="background1"/>
          </w:tcPr>
          <w:p w14:paraId="642047DD" w14:textId="77777777" w:rsidR="00220F88" w:rsidRPr="00C97215" w:rsidRDefault="00220F88" w:rsidP="008B6724">
            <w:pPr>
              <w:spacing w:before="100" w:beforeAutospacing="1" w:after="100" w:afterAutospacing="1"/>
              <w:contextualSpacing/>
              <w:rPr>
                <w:iCs/>
                <w:sz w:val="16"/>
                <w:szCs w:val="16"/>
              </w:rPr>
            </w:pPr>
            <w:r>
              <w:rPr>
                <w:iCs/>
                <w:sz w:val="16"/>
                <w:szCs w:val="16"/>
              </w:rPr>
              <w:t xml:space="preserve">Seems more 3GPP. </w:t>
            </w:r>
            <w:r w:rsidRPr="000B187D">
              <w:rPr>
                <w:iCs/>
                <w:color w:val="FF0000"/>
                <w:sz w:val="16"/>
                <w:szCs w:val="16"/>
              </w:rPr>
              <w:t xml:space="preserve">Not yet completed. </w:t>
            </w:r>
          </w:p>
        </w:tc>
        <w:tc>
          <w:tcPr>
            <w:tcW w:w="704" w:type="pct"/>
            <w:shd w:val="clear" w:color="auto" w:fill="FFFFFF" w:themeFill="background1"/>
          </w:tcPr>
          <w:p w14:paraId="4571D2A2" w14:textId="77777777" w:rsidR="00220F88" w:rsidRPr="00C97215" w:rsidRDefault="00220F88" w:rsidP="008B6724">
            <w:pPr>
              <w:spacing w:before="100" w:beforeAutospacing="1" w:after="100" w:afterAutospacing="1"/>
              <w:contextualSpacing/>
              <w:rPr>
                <w:iCs/>
                <w:sz w:val="16"/>
                <w:szCs w:val="16"/>
              </w:rPr>
            </w:pPr>
          </w:p>
        </w:tc>
      </w:tr>
      <w:tr w:rsidR="00220F88" w:rsidRPr="00C97215" w14:paraId="00774BB4" w14:textId="77777777" w:rsidTr="008B6724">
        <w:tc>
          <w:tcPr>
            <w:tcW w:w="404" w:type="pct"/>
          </w:tcPr>
          <w:p w14:paraId="3905005E" w14:textId="77777777" w:rsidR="00220F88" w:rsidRPr="00C97215" w:rsidRDefault="00220F88" w:rsidP="008B6724">
            <w:pPr>
              <w:spacing w:before="100" w:beforeAutospacing="1" w:after="100" w:afterAutospacing="1"/>
              <w:contextualSpacing/>
              <w:rPr>
                <w:sz w:val="16"/>
                <w:szCs w:val="16"/>
              </w:rPr>
            </w:pPr>
            <w:r w:rsidRPr="0041038E">
              <w:rPr>
                <w:sz w:val="16"/>
                <w:szCs w:val="16"/>
              </w:rPr>
              <w:t>39</w:t>
            </w:r>
          </w:p>
        </w:tc>
        <w:tc>
          <w:tcPr>
            <w:tcW w:w="925" w:type="pct"/>
            <w:vAlign w:val="center"/>
          </w:tcPr>
          <w:p w14:paraId="0FEBE533" w14:textId="77777777" w:rsidR="00220F88" w:rsidRPr="00C97215" w:rsidRDefault="00220F88" w:rsidP="008B6724">
            <w:pPr>
              <w:spacing w:before="100" w:beforeAutospacing="1" w:after="100" w:afterAutospacing="1"/>
              <w:contextualSpacing/>
              <w:rPr>
                <w:sz w:val="16"/>
                <w:szCs w:val="16"/>
              </w:rPr>
            </w:pPr>
            <w:r w:rsidRPr="0041038E">
              <w:rPr>
                <w:sz w:val="16"/>
                <w:szCs w:val="16"/>
              </w:rPr>
              <w:t>The specification shall support defining conditional switching between viewports</w:t>
            </w:r>
          </w:p>
        </w:tc>
        <w:tc>
          <w:tcPr>
            <w:tcW w:w="1334" w:type="pct"/>
            <w:shd w:val="clear" w:color="auto" w:fill="auto"/>
          </w:tcPr>
          <w:p w14:paraId="67C4A134"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p>
        </w:tc>
        <w:tc>
          <w:tcPr>
            <w:tcW w:w="908" w:type="pct"/>
            <w:shd w:val="clear" w:color="auto" w:fill="FFFFFF" w:themeFill="background1"/>
          </w:tcPr>
          <w:p w14:paraId="7D693342" w14:textId="77777777" w:rsidR="00220F88" w:rsidRDefault="00220F88" w:rsidP="008B6724">
            <w:pPr>
              <w:pBdr>
                <w:top w:val="nil"/>
                <w:left w:val="nil"/>
                <w:bottom w:val="nil"/>
                <w:right w:val="nil"/>
                <w:between w:val="nil"/>
              </w:pBdr>
              <w:spacing w:before="100" w:beforeAutospacing="1" w:after="100" w:afterAutospacing="1"/>
              <w:contextualSpacing/>
              <w:rPr>
                <w:sz w:val="16"/>
                <w:szCs w:val="16"/>
              </w:rPr>
            </w:pPr>
          </w:p>
        </w:tc>
        <w:tc>
          <w:tcPr>
            <w:tcW w:w="725" w:type="pct"/>
            <w:shd w:val="clear" w:color="auto" w:fill="FFFFFF" w:themeFill="background1"/>
          </w:tcPr>
          <w:p w14:paraId="47E07658" w14:textId="77777777" w:rsidR="00220F88" w:rsidRPr="00C97215" w:rsidRDefault="00220F88" w:rsidP="008B6724">
            <w:pPr>
              <w:spacing w:before="100" w:beforeAutospacing="1" w:after="100" w:afterAutospacing="1"/>
              <w:contextualSpacing/>
              <w:rPr>
                <w:iCs/>
                <w:sz w:val="16"/>
                <w:szCs w:val="16"/>
              </w:rPr>
            </w:pPr>
            <w:r>
              <w:rPr>
                <w:iCs/>
                <w:color w:val="FF0000"/>
                <w:sz w:val="16"/>
                <w:szCs w:val="16"/>
              </w:rPr>
              <w:t xml:space="preserve">May need some SD support </w:t>
            </w:r>
            <w:r w:rsidRPr="000B187D">
              <w:rPr>
                <w:iCs/>
                <w:color w:val="FF0000"/>
                <w:sz w:val="16"/>
                <w:szCs w:val="16"/>
              </w:rPr>
              <w:t>???</w:t>
            </w:r>
            <w:r>
              <w:rPr>
                <w:iCs/>
                <w:color w:val="FF0000"/>
                <w:sz w:val="16"/>
                <w:szCs w:val="16"/>
              </w:rPr>
              <w:t xml:space="preserve"> Phase 3</w:t>
            </w:r>
          </w:p>
        </w:tc>
        <w:tc>
          <w:tcPr>
            <w:tcW w:w="704" w:type="pct"/>
            <w:shd w:val="clear" w:color="auto" w:fill="FFFFFF" w:themeFill="background1"/>
          </w:tcPr>
          <w:p w14:paraId="0928E21E" w14:textId="77777777" w:rsidR="00220F88" w:rsidRPr="00C97215" w:rsidRDefault="00220F88" w:rsidP="008B6724">
            <w:pPr>
              <w:spacing w:before="100" w:beforeAutospacing="1" w:after="100" w:afterAutospacing="1"/>
              <w:contextualSpacing/>
              <w:rPr>
                <w:iCs/>
                <w:sz w:val="16"/>
                <w:szCs w:val="16"/>
              </w:rPr>
            </w:pPr>
          </w:p>
        </w:tc>
      </w:tr>
      <w:tr w:rsidR="00220F88" w:rsidRPr="00C97215" w14:paraId="1D7F8BF3" w14:textId="77777777" w:rsidTr="008B6724">
        <w:tc>
          <w:tcPr>
            <w:tcW w:w="404" w:type="pct"/>
          </w:tcPr>
          <w:p w14:paraId="7B9FF1B5" w14:textId="77777777" w:rsidR="00220F88" w:rsidRPr="00C97215" w:rsidRDefault="00220F88" w:rsidP="008B6724">
            <w:pPr>
              <w:spacing w:before="100" w:beforeAutospacing="1" w:after="100" w:afterAutospacing="1"/>
              <w:contextualSpacing/>
              <w:rPr>
                <w:sz w:val="16"/>
                <w:szCs w:val="16"/>
              </w:rPr>
            </w:pPr>
            <w:r w:rsidRPr="0041038E">
              <w:rPr>
                <w:sz w:val="16"/>
                <w:szCs w:val="16"/>
              </w:rPr>
              <w:t>40</w:t>
            </w:r>
          </w:p>
        </w:tc>
        <w:tc>
          <w:tcPr>
            <w:tcW w:w="925" w:type="pct"/>
            <w:shd w:val="clear" w:color="auto" w:fill="B6DDE8" w:themeFill="accent5" w:themeFillTint="66"/>
            <w:vAlign w:val="center"/>
          </w:tcPr>
          <w:p w14:paraId="4208AB3C" w14:textId="77777777" w:rsidR="00220F88" w:rsidRPr="00C97215" w:rsidRDefault="00220F88" w:rsidP="008B6724">
            <w:pPr>
              <w:spacing w:before="100" w:beforeAutospacing="1" w:after="100" w:afterAutospacing="1"/>
              <w:contextualSpacing/>
              <w:rPr>
                <w:sz w:val="16"/>
                <w:szCs w:val="16"/>
              </w:rPr>
            </w:pPr>
            <w:r w:rsidRPr="0041038E">
              <w:rPr>
                <w:sz w:val="16"/>
                <w:szCs w:val="16"/>
              </w:rPr>
              <w:t>The specification shall support hotspots that trigger actions like switching viewports.</w:t>
            </w:r>
          </w:p>
        </w:tc>
        <w:tc>
          <w:tcPr>
            <w:tcW w:w="1334" w:type="pct"/>
            <w:shd w:val="clear" w:color="auto" w:fill="auto"/>
          </w:tcPr>
          <w:p w14:paraId="619DF330"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p>
        </w:tc>
        <w:tc>
          <w:tcPr>
            <w:tcW w:w="908" w:type="pct"/>
            <w:shd w:val="clear" w:color="auto" w:fill="FFFFFF" w:themeFill="background1"/>
          </w:tcPr>
          <w:p w14:paraId="038762D7" w14:textId="77777777" w:rsidR="00220F88" w:rsidRDefault="00220F88" w:rsidP="008B6724">
            <w:pPr>
              <w:pBdr>
                <w:top w:val="nil"/>
                <w:left w:val="nil"/>
                <w:bottom w:val="nil"/>
                <w:right w:val="nil"/>
                <w:between w:val="nil"/>
              </w:pBdr>
              <w:spacing w:before="100" w:beforeAutospacing="1" w:after="100" w:afterAutospacing="1"/>
              <w:contextualSpacing/>
              <w:rPr>
                <w:sz w:val="16"/>
                <w:szCs w:val="16"/>
              </w:rPr>
            </w:pPr>
          </w:p>
        </w:tc>
        <w:tc>
          <w:tcPr>
            <w:tcW w:w="725" w:type="pct"/>
            <w:shd w:val="clear" w:color="auto" w:fill="D6E3BC" w:themeFill="accent3" w:themeFillTint="66"/>
          </w:tcPr>
          <w:p w14:paraId="7BE782E1" w14:textId="77777777" w:rsidR="00220F88" w:rsidRPr="00C97215" w:rsidRDefault="00220F88" w:rsidP="008B6724">
            <w:pPr>
              <w:spacing w:before="100" w:beforeAutospacing="1" w:after="100" w:afterAutospacing="1"/>
              <w:contextualSpacing/>
              <w:rPr>
                <w:iCs/>
                <w:sz w:val="16"/>
                <w:szCs w:val="16"/>
              </w:rPr>
            </w:pPr>
            <w:r>
              <w:rPr>
                <w:iCs/>
                <w:sz w:val="16"/>
                <w:szCs w:val="16"/>
              </w:rPr>
              <w:t xml:space="preserve">Completed/supported in SD </w:t>
            </w:r>
            <w:r w:rsidRPr="00F62C99">
              <w:rPr>
                <w:iCs/>
                <w:sz w:val="16"/>
                <w:szCs w:val="16"/>
              </w:rPr>
              <w:t>with the proximity trigger of the interactivity extension</w:t>
            </w:r>
          </w:p>
        </w:tc>
        <w:tc>
          <w:tcPr>
            <w:tcW w:w="704" w:type="pct"/>
            <w:shd w:val="clear" w:color="auto" w:fill="FFFFFF" w:themeFill="background1"/>
          </w:tcPr>
          <w:p w14:paraId="7B94FB74" w14:textId="77777777" w:rsidR="00220F88" w:rsidRPr="00C97215" w:rsidRDefault="00220F88" w:rsidP="008B6724">
            <w:pPr>
              <w:spacing w:before="100" w:beforeAutospacing="1" w:after="100" w:afterAutospacing="1"/>
              <w:contextualSpacing/>
              <w:rPr>
                <w:iCs/>
                <w:sz w:val="16"/>
                <w:szCs w:val="16"/>
              </w:rPr>
            </w:pPr>
          </w:p>
        </w:tc>
      </w:tr>
      <w:tr w:rsidR="00220F88" w:rsidRPr="00C97215" w14:paraId="45ED5F51" w14:textId="77777777" w:rsidTr="008B6724">
        <w:tc>
          <w:tcPr>
            <w:tcW w:w="404" w:type="pct"/>
          </w:tcPr>
          <w:p w14:paraId="4128B807" w14:textId="77777777" w:rsidR="00220F88" w:rsidRPr="00C97215" w:rsidRDefault="00220F88" w:rsidP="008B6724">
            <w:pPr>
              <w:spacing w:before="100" w:beforeAutospacing="1" w:after="100" w:afterAutospacing="1"/>
              <w:contextualSpacing/>
              <w:rPr>
                <w:sz w:val="16"/>
                <w:szCs w:val="16"/>
              </w:rPr>
            </w:pPr>
            <w:r w:rsidRPr="0041038E">
              <w:rPr>
                <w:sz w:val="16"/>
                <w:szCs w:val="16"/>
              </w:rPr>
              <w:t>41</w:t>
            </w:r>
          </w:p>
        </w:tc>
        <w:tc>
          <w:tcPr>
            <w:tcW w:w="925" w:type="pct"/>
            <w:shd w:val="clear" w:color="auto" w:fill="B6DDE8" w:themeFill="accent5" w:themeFillTint="66"/>
            <w:vAlign w:val="center"/>
          </w:tcPr>
          <w:p w14:paraId="5228BAB6" w14:textId="77777777" w:rsidR="00220F88" w:rsidRPr="00C97215" w:rsidRDefault="00220F88" w:rsidP="008B6724">
            <w:pPr>
              <w:spacing w:before="100" w:beforeAutospacing="1" w:after="100" w:afterAutospacing="1"/>
              <w:contextualSpacing/>
              <w:rPr>
                <w:sz w:val="16"/>
                <w:szCs w:val="16"/>
              </w:rPr>
            </w:pPr>
            <w:r w:rsidRPr="0041038E">
              <w:rPr>
                <w:sz w:val="16"/>
                <w:szCs w:val="16"/>
              </w:rPr>
              <w:t xml:space="preserve"> The specification shall support signalling how content needs to loop back or continue playing, where this behaviour may be triggered by certain interactive conditions.</w:t>
            </w:r>
          </w:p>
        </w:tc>
        <w:tc>
          <w:tcPr>
            <w:tcW w:w="1334" w:type="pct"/>
            <w:shd w:val="clear" w:color="auto" w:fill="auto"/>
          </w:tcPr>
          <w:p w14:paraId="7F8FAD9B"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p>
        </w:tc>
        <w:tc>
          <w:tcPr>
            <w:tcW w:w="908" w:type="pct"/>
            <w:shd w:val="clear" w:color="auto" w:fill="FFFFFF" w:themeFill="background1"/>
          </w:tcPr>
          <w:p w14:paraId="46041D2D" w14:textId="77777777" w:rsidR="00220F88" w:rsidRDefault="00220F88" w:rsidP="008B6724">
            <w:pPr>
              <w:pBdr>
                <w:top w:val="nil"/>
                <w:left w:val="nil"/>
                <w:bottom w:val="nil"/>
                <w:right w:val="nil"/>
                <w:between w:val="nil"/>
              </w:pBdr>
              <w:spacing w:before="100" w:beforeAutospacing="1" w:after="100" w:afterAutospacing="1"/>
              <w:contextualSpacing/>
              <w:rPr>
                <w:sz w:val="16"/>
                <w:szCs w:val="16"/>
              </w:rPr>
            </w:pPr>
          </w:p>
        </w:tc>
        <w:tc>
          <w:tcPr>
            <w:tcW w:w="725" w:type="pct"/>
            <w:shd w:val="clear" w:color="auto" w:fill="D6E3BC" w:themeFill="accent3" w:themeFillTint="66"/>
          </w:tcPr>
          <w:p w14:paraId="26E02995" w14:textId="77777777" w:rsidR="00220F88" w:rsidRPr="00C97215" w:rsidRDefault="00220F88" w:rsidP="008B6724">
            <w:pPr>
              <w:spacing w:before="100" w:beforeAutospacing="1" w:after="100" w:afterAutospacing="1"/>
              <w:contextualSpacing/>
              <w:rPr>
                <w:iCs/>
                <w:sz w:val="16"/>
                <w:szCs w:val="16"/>
              </w:rPr>
            </w:pPr>
            <w:r>
              <w:rPr>
                <w:iCs/>
                <w:sz w:val="16"/>
                <w:szCs w:val="16"/>
              </w:rPr>
              <w:t>Completed /supported in SD</w:t>
            </w:r>
            <w:r w:rsidRPr="00F62C99">
              <w:rPr>
                <w:iCs/>
                <w:sz w:val="16"/>
                <w:szCs w:val="16"/>
              </w:rPr>
              <w:t xml:space="preserve"> with the proximity trigger of the interactivity extension</w:t>
            </w:r>
          </w:p>
        </w:tc>
        <w:tc>
          <w:tcPr>
            <w:tcW w:w="704" w:type="pct"/>
            <w:shd w:val="clear" w:color="auto" w:fill="FFFFFF" w:themeFill="background1"/>
          </w:tcPr>
          <w:p w14:paraId="00A7F1A1" w14:textId="77777777" w:rsidR="00220F88" w:rsidRPr="00C97215" w:rsidRDefault="00220F88" w:rsidP="008B6724">
            <w:pPr>
              <w:spacing w:before="100" w:beforeAutospacing="1" w:after="100" w:afterAutospacing="1"/>
              <w:contextualSpacing/>
              <w:rPr>
                <w:iCs/>
                <w:sz w:val="16"/>
                <w:szCs w:val="16"/>
              </w:rPr>
            </w:pPr>
          </w:p>
        </w:tc>
      </w:tr>
      <w:tr w:rsidR="00220F88" w:rsidRPr="00C97215" w14:paraId="2F07FBAE" w14:textId="77777777" w:rsidTr="008B6724">
        <w:tc>
          <w:tcPr>
            <w:tcW w:w="5000" w:type="pct"/>
            <w:gridSpan w:val="6"/>
            <w:shd w:val="clear" w:color="auto" w:fill="CCC0D9" w:themeFill="accent4" w:themeFillTint="66"/>
          </w:tcPr>
          <w:p w14:paraId="3E6E7840"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t>Phase 2b</w:t>
            </w:r>
          </w:p>
        </w:tc>
      </w:tr>
      <w:tr w:rsidR="00220F88" w:rsidRPr="00C97215" w14:paraId="51C6A081" w14:textId="77777777" w:rsidTr="008B6724">
        <w:tc>
          <w:tcPr>
            <w:tcW w:w="5000" w:type="pct"/>
            <w:gridSpan w:val="6"/>
            <w:shd w:val="clear" w:color="auto" w:fill="CCC0D9" w:themeFill="accent4" w:themeFillTint="66"/>
          </w:tcPr>
          <w:p w14:paraId="604F002D" w14:textId="77777777" w:rsidR="00220F88" w:rsidRPr="00C97215" w:rsidRDefault="00220F88" w:rsidP="008B6724">
            <w:pPr>
              <w:pBdr>
                <w:top w:val="nil"/>
                <w:left w:val="nil"/>
                <w:bottom w:val="nil"/>
                <w:right w:val="nil"/>
                <w:between w:val="nil"/>
              </w:pBdr>
              <w:spacing w:before="100" w:beforeAutospacing="1" w:after="100" w:afterAutospacing="1"/>
              <w:contextualSpacing/>
              <w:rPr>
                <w:sz w:val="16"/>
                <w:szCs w:val="16"/>
              </w:rPr>
            </w:pPr>
            <w:ins w:id="6" w:author="Gaëlle Martin-Cocher" w:date="2023-06-28T13:15:00Z">
              <w:r>
                <w:rPr>
                  <w:sz w:val="16"/>
                  <w:szCs w:val="16"/>
                </w:rPr>
                <w:t>Immersive Audio</w:t>
              </w:r>
            </w:ins>
          </w:p>
        </w:tc>
      </w:tr>
      <w:tr w:rsidR="00220F88" w:rsidRPr="00C97215" w14:paraId="2F49C416" w14:textId="77777777" w:rsidTr="008B6724">
        <w:tc>
          <w:tcPr>
            <w:tcW w:w="404" w:type="pct"/>
          </w:tcPr>
          <w:p w14:paraId="4C084CC1" w14:textId="77777777" w:rsidR="00220F88" w:rsidRPr="00C97215" w:rsidRDefault="00220F88" w:rsidP="008B6724">
            <w:pPr>
              <w:spacing w:before="100" w:beforeAutospacing="1" w:after="100" w:afterAutospacing="1"/>
              <w:contextualSpacing/>
              <w:rPr>
                <w:sz w:val="16"/>
                <w:szCs w:val="16"/>
              </w:rPr>
            </w:pPr>
            <w:ins w:id="7" w:author="Gaëlle Martin-Cocher" w:date="2023-06-28T13:15:00Z">
              <w:r>
                <w:rPr>
                  <w:sz w:val="16"/>
                  <w:szCs w:val="16"/>
                </w:rPr>
                <w:t>48 to 62</w:t>
              </w:r>
            </w:ins>
          </w:p>
        </w:tc>
        <w:tc>
          <w:tcPr>
            <w:tcW w:w="925" w:type="pct"/>
          </w:tcPr>
          <w:p w14:paraId="7575646C" w14:textId="77777777" w:rsidR="00220F88" w:rsidRPr="00C97215" w:rsidRDefault="00220F88" w:rsidP="008B6724">
            <w:pPr>
              <w:spacing w:before="100" w:beforeAutospacing="1" w:after="100" w:afterAutospacing="1"/>
              <w:contextualSpacing/>
              <w:rPr>
                <w:sz w:val="16"/>
                <w:szCs w:val="16"/>
              </w:rPr>
            </w:pPr>
          </w:p>
        </w:tc>
        <w:tc>
          <w:tcPr>
            <w:tcW w:w="1334" w:type="pct"/>
            <w:shd w:val="clear" w:color="auto" w:fill="auto"/>
          </w:tcPr>
          <w:p w14:paraId="339A7B0C"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486F3FEB" w14:textId="77777777" w:rsidR="00220F88" w:rsidRPr="00C97215"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6EF3FBED" w14:textId="77777777" w:rsidR="00220F88" w:rsidRPr="00C97215" w:rsidRDefault="00220F88" w:rsidP="008B6724">
            <w:pPr>
              <w:spacing w:before="100" w:beforeAutospacing="1" w:after="100" w:afterAutospacing="1"/>
              <w:contextualSpacing/>
              <w:rPr>
                <w:sz w:val="16"/>
                <w:szCs w:val="16"/>
              </w:rPr>
            </w:pPr>
            <w:r w:rsidRPr="00046D51">
              <w:rPr>
                <w:color w:val="FF0000"/>
                <w:sz w:val="16"/>
                <w:szCs w:val="16"/>
              </w:rPr>
              <w:t>Proposed for phase 3</w:t>
            </w:r>
            <w:r>
              <w:rPr>
                <w:color w:val="FF0000"/>
                <w:sz w:val="16"/>
                <w:szCs w:val="16"/>
              </w:rPr>
              <w:t xml:space="preserve"> </w:t>
            </w:r>
            <w:r w:rsidRPr="00046D51">
              <w:rPr>
                <w:color w:val="FF0000"/>
                <w:sz w:val="16"/>
                <w:szCs w:val="16"/>
              </w:rPr>
              <w:t>/</w:t>
            </w:r>
            <w:r>
              <w:rPr>
                <w:color w:val="FF0000"/>
                <w:sz w:val="16"/>
                <w:szCs w:val="16"/>
              </w:rPr>
              <w:t xml:space="preserve"> next </w:t>
            </w:r>
            <w:r w:rsidRPr="00046D51">
              <w:rPr>
                <w:color w:val="FF0000"/>
                <w:sz w:val="16"/>
                <w:szCs w:val="16"/>
              </w:rPr>
              <w:t>AMD</w:t>
            </w:r>
          </w:p>
        </w:tc>
        <w:tc>
          <w:tcPr>
            <w:tcW w:w="704" w:type="pct"/>
            <w:shd w:val="clear" w:color="auto" w:fill="FFFFFF" w:themeFill="background1"/>
          </w:tcPr>
          <w:p w14:paraId="21149FF8" w14:textId="77777777" w:rsidR="00220F88" w:rsidRPr="00C97215" w:rsidRDefault="00220F88" w:rsidP="008B6724">
            <w:pPr>
              <w:spacing w:before="100" w:beforeAutospacing="1" w:after="100" w:afterAutospacing="1"/>
              <w:contextualSpacing/>
              <w:rPr>
                <w:sz w:val="16"/>
                <w:szCs w:val="16"/>
              </w:rPr>
            </w:pPr>
          </w:p>
        </w:tc>
      </w:tr>
      <w:tr w:rsidR="00220F88" w:rsidRPr="00C97215" w14:paraId="277D79AF" w14:textId="77777777" w:rsidTr="008B6724">
        <w:tc>
          <w:tcPr>
            <w:tcW w:w="5000" w:type="pct"/>
            <w:gridSpan w:val="6"/>
            <w:shd w:val="clear" w:color="auto" w:fill="B2A1C7" w:themeFill="accent4" w:themeFillTint="99"/>
          </w:tcPr>
          <w:p w14:paraId="3BF45569" w14:textId="77777777" w:rsidR="00220F88" w:rsidRPr="00C97215" w:rsidRDefault="00220F88" w:rsidP="008B6724">
            <w:pPr>
              <w:spacing w:before="100" w:beforeAutospacing="1" w:after="100" w:afterAutospacing="1"/>
              <w:contextualSpacing/>
              <w:rPr>
                <w:sz w:val="16"/>
                <w:szCs w:val="16"/>
              </w:rPr>
            </w:pPr>
            <w:r w:rsidRPr="00C97215">
              <w:rPr>
                <w:sz w:val="16"/>
                <w:szCs w:val="16"/>
              </w:rPr>
              <w:t>Reference Scene Description Selection</w:t>
            </w:r>
          </w:p>
        </w:tc>
      </w:tr>
      <w:tr w:rsidR="00220F88" w:rsidRPr="00C97215" w14:paraId="256D6F34" w14:textId="77777777" w:rsidTr="008B6724">
        <w:tc>
          <w:tcPr>
            <w:tcW w:w="404" w:type="pct"/>
          </w:tcPr>
          <w:p w14:paraId="13B1EE91" w14:textId="77777777" w:rsidR="00220F88" w:rsidRPr="00C97215" w:rsidRDefault="00220F88" w:rsidP="008B6724">
            <w:pPr>
              <w:spacing w:before="100" w:beforeAutospacing="1" w:after="100" w:afterAutospacing="1"/>
              <w:contextualSpacing/>
              <w:rPr>
                <w:sz w:val="16"/>
                <w:szCs w:val="16"/>
              </w:rPr>
            </w:pPr>
            <w:r w:rsidRPr="00C97215">
              <w:rPr>
                <w:sz w:val="16"/>
                <w:szCs w:val="16"/>
              </w:rPr>
              <w:t>77</w:t>
            </w:r>
          </w:p>
        </w:tc>
        <w:tc>
          <w:tcPr>
            <w:tcW w:w="925" w:type="pct"/>
            <w:shd w:val="clear" w:color="auto" w:fill="FFFF00"/>
          </w:tcPr>
          <w:p w14:paraId="2C19E8CC" w14:textId="77777777" w:rsidR="00220F88" w:rsidRPr="00122370" w:rsidRDefault="00220F88" w:rsidP="008B6724">
            <w:pPr>
              <w:spacing w:before="100" w:beforeAutospacing="1" w:after="100" w:afterAutospacing="1"/>
              <w:contextualSpacing/>
              <w:rPr>
                <w:sz w:val="16"/>
                <w:szCs w:val="16"/>
                <w:highlight w:val="yellow"/>
              </w:rPr>
            </w:pPr>
            <w:r w:rsidRPr="00122370">
              <w:rPr>
                <w:sz w:val="16"/>
                <w:szCs w:val="16"/>
                <w:highlight w:val="yellow"/>
              </w:rPr>
              <w:t>The scene description should support nodes and attributes in order to implement natural laws of light, energy propagation and physical kinematic operations.</w:t>
            </w:r>
          </w:p>
        </w:tc>
        <w:tc>
          <w:tcPr>
            <w:tcW w:w="1334" w:type="pct"/>
            <w:shd w:val="clear" w:color="auto" w:fill="FBD4B4" w:themeFill="accent6" w:themeFillTint="66"/>
          </w:tcPr>
          <w:p w14:paraId="7904B5D2" w14:textId="77777777" w:rsidR="00220F88" w:rsidRPr="00C97215" w:rsidRDefault="00220F88" w:rsidP="008B6724">
            <w:pPr>
              <w:spacing w:before="100" w:beforeAutospacing="1" w:after="100" w:afterAutospacing="1"/>
              <w:contextualSpacing/>
              <w:rPr>
                <w:sz w:val="16"/>
                <w:szCs w:val="16"/>
              </w:rPr>
            </w:pPr>
            <w:r w:rsidRPr="00C97215">
              <w:rPr>
                <w:sz w:val="16"/>
                <w:szCs w:val="16"/>
              </w:rPr>
              <w:t>glTF2 supports these extensions. See Requirement 17.</w:t>
            </w:r>
          </w:p>
        </w:tc>
        <w:tc>
          <w:tcPr>
            <w:tcW w:w="908" w:type="pct"/>
            <w:shd w:val="clear" w:color="auto" w:fill="FFFFFF" w:themeFill="background1"/>
          </w:tcPr>
          <w:p w14:paraId="44C01FB7" w14:textId="77777777" w:rsidR="00220F88" w:rsidRPr="00C97215" w:rsidRDefault="00220F88" w:rsidP="008B6724">
            <w:pPr>
              <w:spacing w:before="100" w:beforeAutospacing="1" w:after="100" w:afterAutospacing="1"/>
              <w:contextualSpacing/>
              <w:rPr>
                <w:sz w:val="16"/>
                <w:szCs w:val="16"/>
              </w:rPr>
            </w:pPr>
          </w:p>
        </w:tc>
        <w:tc>
          <w:tcPr>
            <w:tcW w:w="725" w:type="pct"/>
            <w:shd w:val="clear" w:color="auto" w:fill="D6E3BC" w:themeFill="accent3" w:themeFillTint="66"/>
          </w:tcPr>
          <w:p w14:paraId="198D9503" w14:textId="77777777" w:rsidR="00220F88" w:rsidRPr="00C97215" w:rsidRDefault="00220F88" w:rsidP="008B6724">
            <w:pPr>
              <w:spacing w:before="100" w:beforeAutospacing="1" w:after="100" w:afterAutospacing="1"/>
              <w:contextualSpacing/>
              <w:rPr>
                <w:sz w:val="16"/>
                <w:szCs w:val="16"/>
              </w:rPr>
            </w:pPr>
            <w:r>
              <w:rPr>
                <w:sz w:val="16"/>
                <w:szCs w:val="16"/>
              </w:rPr>
              <w:t xml:space="preserve">SD: </w:t>
            </w:r>
            <w:r w:rsidRPr="00206CAE">
              <w:rPr>
                <w:sz w:val="16"/>
                <w:szCs w:val="16"/>
              </w:rPr>
              <w:t xml:space="preserve">support of physics parameter in the interactivity extension. </w:t>
            </w:r>
          </w:p>
        </w:tc>
        <w:tc>
          <w:tcPr>
            <w:tcW w:w="704" w:type="pct"/>
            <w:shd w:val="clear" w:color="auto" w:fill="FFFFFF" w:themeFill="background1"/>
          </w:tcPr>
          <w:p w14:paraId="679A4C49" w14:textId="77777777" w:rsidR="00220F88" w:rsidRPr="00C97215" w:rsidRDefault="00220F88" w:rsidP="008B6724">
            <w:pPr>
              <w:spacing w:before="100" w:beforeAutospacing="1" w:after="100" w:afterAutospacing="1"/>
              <w:contextualSpacing/>
              <w:rPr>
                <w:sz w:val="16"/>
                <w:szCs w:val="16"/>
              </w:rPr>
            </w:pPr>
          </w:p>
        </w:tc>
      </w:tr>
      <w:tr w:rsidR="00220F88" w:rsidRPr="00C97215" w14:paraId="360340CF" w14:textId="77777777" w:rsidTr="008B6724">
        <w:tc>
          <w:tcPr>
            <w:tcW w:w="404" w:type="pct"/>
          </w:tcPr>
          <w:p w14:paraId="724FD9D5" w14:textId="77777777" w:rsidR="00220F88" w:rsidRPr="00C97215" w:rsidRDefault="00220F88" w:rsidP="008B6724">
            <w:pPr>
              <w:spacing w:before="100" w:beforeAutospacing="1" w:after="100" w:afterAutospacing="1"/>
              <w:contextualSpacing/>
              <w:rPr>
                <w:sz w:val="16"/>
                <w:szCs w:val="16"/>
              </w:rPr>
            </w:pPr>
            <w:r w:rsidRPr="00C97215">
              <w:rPr>
                <w:sz w:val="16"/>
                <w:szCs w:val="16"/>
              </w:rPr>
              <w:t>78</w:t>
            </w:r>
          </w:p>
        </w:tc>
        <w:tc>
          <w:tcPr>
            <w:tcW w:w="925" w:type="pct"/>
          </w:tcPr>
          <w:p w14:paraId="7C64A634" w14:textId="77777777" w:rsidR="00220F88" w:rsidRPr="00C97215" w:rsidRDefault="00220F88" w:rsidP="008B6724">
            <w:pPr>
              <w:spacing w:before="100" w:beforeAutospacing="1" w:after="100" w:afterAutospacing="1"/>
              <w:contextualSpacing/>
              <w:rPr>
                <w:sz w:val="16"/>
                <w:szCs w:val="16"/>
              </w:rPr>
            </w:pPr>
            <w:r w:rsidRPr="00C97215">
              <w:rPr>
                <w:sz w:val="16"/>
                <w:szCs w:val="16"/>
              </w:rPr>
              <w:t>The scene description should support nodes and attributes in order to implement natural laws of acoustic energy propagation and physical kinematic operations.</w:t>
            </w:r>
          </w:p>
        </w:tc>
        <w:tc>
          <w:tcPr>
            <w:tcW w:w="1334" w:type="pct"/>
            <w:shd w:val="clear" w:color="auto" w:fill="B8CCE4" w:themeFill="accent1" w:themeFillTint="66"/>
          </w:tcPr>
          <w:p w14:paraId="3C491366" w14:textId="77777777" w:rsidR="00220F88" w:rsidRPr="00C97215" w:rsidRDefault="00220F88" w:rsidP="008B6724">
            <w:pPr>
              <w:spacing w:before="100" w:beforeAutospacing="1" w:after="100" w:afterAutospacing="1"/>
              <w:contextualSpacing/>
              <w:rPr>
                <w:sz w:val="16"/>
                <w:szCs w:val="16"/>
              </w:rPr>
            </w:pPr>
            <w:r w:rsidRPr="00C97215">
              <w:rPr>
                <w:sz w:val="16"/>
                <w:szCs w:val="16"/>
              </w:rPr>
              <w:t>The support for acoustic characteristics of materials and nodes is non-existent in glTF2.</w:t>
            </w:r>
          </w:p>
          <w:p w14:paraId="5A7A094B" w14:textId="77777777" w:rsidR="00220F88" w:rsidRPr="00C97215" w:rsidRDefault="00220F88" w:rsidP="008B6724">
            <w:pPr>
              <w:spacing w:before="100" w:beforeAutospacing="1" w:after="100" w:afterAutospacing="1"/>
              <w:contextualSpacing/>
              <w:rPr>
                <w:sz w:val="16"/>
                <w:szCs w:val="16"/>
              </w:rPr>
            </w:pPr>
            <w:r w:rsidRPr="00C97215">
              <w:rPr>
                <w:sz w:val="16"/>
                <w:szCs w:val="16"/>
              </w:rPr>
              <w:t>MPEG needs to provide appropriate extensions to address this issue.</w:t>
            </w:r>
          </w:p>
        </w:tc>
        <w:tc>
          <w:tcPr>
            <w:tcW w:w="908" w:type="pct"/>
            <w:shd w:val="clear" w:color="auto" w:fill="FFFFFF" w:themeFill="background1"/>
          </w:tcPr>
          <w:p w14:paraId="16C368E7" w14:textId="77777777" w:rsidR="00220F88" w:rsidRDefault="00220F88" w:rsidP="008B6724">
            <w:pPr>
              <w:spacing w:before="100" w:beforeAutospacing="1" w:after="100" w:afterAutospacing="1"/>
              <w:contextualSpacing/>
              <w:rPr>
                <w:sz w:val="16"/>
                <w:szCs w:val="16"/>
              </w:rPr>
            </w:pPr>
            <w:r>
              <w:rPr>
                <w:sz w:val="16"/>
                <w:szCs w:val="16"/>
              </w:rPr>
              <w:t>Basic principles addressed</w:t>
            </w:r>
            <w:r w:rsidRPr="00C97215">
              <w:rPr>
                <w:sz w:val="16"/>
                <w:szCs w:val="16"/>
              </w:rPr>
              <w:t xml:space="preserve"> for audio extensions </w:t>
            </w:r>
            <w:r>
              <w:rPr>
                <w:sz w:val="16"/>
                <w:szCs w:val="16"/>
              </w:rPr>
              <w:t xml:space="preserve">in DIS </w:t>
            </w:r>
          </w:p>
          <w:p w14:paraId="619C138C" w14:textId="77777777" w:rsidR="00220F88" w:rsidRDefault="00220F88" w:rsidP="008B6724">
            <w:pPr>
              <w:spacing w:before="100" w:beforeAutospacing="1" w:after="100" w:afterAutospacing="1"/>
              <w:contextualSpacing/>
              <w:rPr>
                <w:sz w:val="16"/>
                <w:szCs w:val="16"/>
              </w:rPr>
            </w:pPr>
          </w:p>
          <w:p w14:paraId="3BA6D374" w14:textId="77777777" w:rsidR="00220F88" w:rsidRPr="00C97215" w:rsidRDefault="00220F88" w:rsidP="008B6724">
            <w:pPr>
              <w:spacing w:before="100" w:beforeAutospacing="1" w:after="100" w:afterAutospacing="1"/>
              <w:contextualSpacing/>
              <w:rPr>
                <w:sz w:val="16"/>
                <w:szCs w:val="16"/>
              </w:rPr>
            </w:pPr>
            <w:r>
              <w:rPr>
                <w:sz w:val="16"/>
                <w:szCs w:val="16"/>
              </w:rPr>
              <w:t xml:space="preserve">More advanced features are </w:t>
            </w:r>
            <w:r w:rsidRPr="00C97215">
              <w:rPr>
                <w:sz w:val="16"/>
                <w:szCs w:val="16"/>
              </w:rPr>
              <w:t>part of MPEG-I audio available for phase 2b.</w:t>
            </w:r>
          </w:p>
        </w:tc>
        <w:tc>
          <w:tcPr>
            <w:tcW w:w="725" w:type="pct"/>
            <w:shd w:val="clear" w:color="auto" w:fill="FFFFFF" w:themeFill="background1"/>
          </w:tcPr>
          <w:p w14:paraId="0A0ACAB5" w14:textId="77777777" w:rsidR="00220F88" w:rsidRDefault="00220F88" w:rsidP="008B6724">
            <w:pPr>
              <w:spacing w:before="100" w:beforeAutospacing="1" w:after="100" w:afterAutospacing="1"/>
              <w:contextualSpacing/>
              <w:rPr>
                <w:sz w:val="16"/>
                <w:szCs w:val="16"/>
              </w:rPr>
            </w:pPr>
            <w:r>
              <w:rPr>
                <w:sz w:val="16"/>
                <w:szCs w:val="16"/>
              </w:rPr>
              <w:t xml:space="preserve">Completed for Audio. </w:t>
            </w:r>
          </w:p>
          <w:p w14:paraId="5B0F32C1" w14:textId="77777777" w:rsidR="00220F88" w:rsidRPr="00C97215" w:rsidRDefault="00220F88" w:rsidP="008B6724">
            <w:pPr>
              <w:spacing w:before="100" w:beforeAutospacing="1" w:after="100" w:afterAutospacing="1"/>
              <w:contextualSpacing/>
              <w:rPr>
                <w:sz w:val="16"/>
                <w:szCs w:val="16"/>
              </w:rPr>
            </w:pPr>
            <w:r w:rsidRPr="00600E5D">
              <w:rPr>
                <w:color w:val="FF0000"/>
                <w:sz w:val="16"/>
                <w:szCs w:val="16"/>
              </w:rPr>
              <w:t>Phase 3 for immersive audio</w:t>
            </w:r>
          </w:p>
        </w:tc>
        <w:tc>
          <w:tcPr>
            <w:tcW w:w="704" w:type="pct"/>
            <w:shd w:val="clear" w:color="auto" w:fill="FFFFFF" w:themeFill="background1"/>
          </w:tcPr>
          <w:p w14:paraId="711B0E5F" w14:textId="77777777" w:rsidR="00220F88" w:rsidRPr="00C97215" w:rsidRDefault="00220F88" w:rsidP="008B6724">
            <w:pPr>
              <w:spacing w:before="100" w:beforeAutospacing="1" w:after="100" w:afterAutospacing="1"/>
              <w:contextualSpacing/>
              <w:rPr>
                <w:sz w:val="16"/>
                <w:szCs w:val="16"/>
              </w:rPr>
            </w:pPr>
          </w:p>
        </w:tc>
      </w:tr>
      <w:tr w:rsidR="00220F88" w:rsidRPr="00C97215" w14:paraId="6599FECB" w14:textId="77777777" w:rsidTr="008B6724">
        <w:tc>
          <w:tcPr>
            <w:tcW w:w="404" w:type="pct"/>
          </w:tcPr>
          <w:p w14:paraId="35DA0710" w14:textId="77777777" w:rsidR="00220F88" w:rsidRPr="00C97215" w:rsidRDefault="00220F88" w:rsidP="008B6724">
            <w:pPr>
              <w:spacing w:before="100" w:beforeAutospacing="1" w:after="100" w:afterAutospacing="1"/>
              <w:contextualSpacing/>
              <w:rPr>
                <w:sz w:val="16"/>
                <w:szCs w:val="16"/>
              </w:rPr>
            </w:pPr>
            <w:r w:rsidRPr="00C97215">
              <w:rPr>
                <w:sz w:val="16"/>
                <w:szCs w:val="16"/>
              </w:rPr>
              <w:t>79</w:t>
            </w:r>
          </w:p>
        </w:tc>
        <w:tc>
          <w:tcPr>
            <w:tcW w:w="925" w:type="pct"/>
          </w:tcPr>
          <w:p w14:paraId="084DBDB1" w14:textId="77777777" w:rsidR="00220F88" w:rsidRPr="00C97215" w:rsidRDefault="00220F88" w:rsidP="008B6724">
            <w:pPr>
              <w:spacing w:before="100" w:beforeAutospacing="1" w:after="100" w:afterAutospacing="1"/>
              <w:contextualSpacing/>
              <w:rPr>
                <w:sz w:val="16"/>
                <w:szCs w:val="16"/>
              </w:rPr>
            </w:pPr>
            <w:r w:rsidRPr="00C97215">
              <w:rPr>
                <w:sz w:val="16"/>
                <w:szCs w:val="16"/>
              </w:rPr>
              <w:t xml:space="preserve">The scene description should </w:t>
            </w:r>
            <w:r w:rsidRPr="00C97215">
              <w:rPr>
                <w:sz w:val="16"/>
                <w:szCs w:val="16"/>
              </w:rPr>
              <w:lastRenderedPageBreak/>
              <w:t xml:space="preserve">support description of ray-traced camera parameters for rendering </w:t>
            </w:r>
          </w:p>
        </w:tc>
        <w:tc>
          <w:tcPr>
            <w:tcW w:w="1334" w:type="pct"/>
          </w:tcPr>
          <w:p w14:paraId="2972F0B7" w14:textId="77777777" w:rsidR="00220F88" w:rsidRPr="00C97215" w:rsidRDefault="00220F88" w:rsidP="008B6724">
            <w:pPr>
              <w:pBdr>
                <w:top w:val="nil"/>
                <w:left w:val="nil"/>
                <w:bottom w:val="nil"/>
                <w:right w:val="nil"/>
                <w:between w:val="nil"/>
              </w:pBdr>
              <w:shd w:val="clear" w:color="auto" w:fill="FBD4B4" w:themeFill="accent6" w:themeFillTint="66"/>
              <w:spacing w:before="100" w:beforeAutospacing="1" w:after="100" w:afterAutospacing="1"/>
              <w:contextualSpacing/>
              <w:rPr>
                <w:sz w:val="16"/>
                <w:szCs w:val="16"/>
              </w:rPr>
            </w:pPr>
            <w:r w:rsidRPr="00C97215">
              <w:rPr>
                <w:sz w:val="16"/>
                <w:szCs w:val="16"/>
              </w:rPr>
              <w:lastRenderedPageBreak/>
              <w:t xml:space="preserve">glTF2 supports ray tracing extensions. See </w:t>
            </w:r>
            <w:r w:rsidRPr="00C97215">
              <w:rPr>
                <w:sz w:val="16"/>
                <w:szCs w:val="16"/>
              </w:rPr>
              <w:lastRenderedPageBreak/>
              <w:t>requirement 17.</w:t>
            </w:r>
          </w:p>
        </w:tc>
        <w:tc>
          <w:tcPr>
            <w:tcW w:w="908" w:type="pct"/>
            <w:shd w:val="clear" w:color="auto" w:fill="auto"/>
          </w:tcPr>
          <w:p w14:paraId="398965E9" w14:textId="77777777" w:rsidR="00220F88" w:rsidRPr="00C97215" w:rsidRDefault="00220F88" w:rsidP="008B6724">
            <w:pPr>
              <w:pBdr>
                <w:top w:val="nil"/>
                <w:left w:val="nil"/>
                <w:bottom w:val="nil"/>
                <w:right w:val="nil"/>
                <w:between w:val="nil"/>
              </w:pBdr>
              <w:spacing w:before="100" w:beforeAutospacing="1" w:after="100" w:afterAutospacing="1"/>
              <w:contextualSpacing/>
              <w:jc w:val="center"/>
              <w:rPr>
                <w:sz w:val="16"/>
                <w:szCs w:val="16"/>
              </w:rPr>
            </w:pPr>
          </w:p>
        </w:tc>
        <w:tc>
          <w:tcPr>
            <w:tcW w:w="725" w:type="pct"/>
            <w:shd w:val="clear" w:color="auto" w:fill="D6E3BC" w:themeFill="accent3" w:themeFillTint="66"/>
          </w:tcPr>
          <w:p w14:paraId="671775C8" w14:textId="77777777" w:rsidR="00220F88" w:rsidRPr="00C97215" w:rsidRDefault="00220F88" w:rsidP="008B6724">
            <w:pPr>
              <w:pBdr>
                <w:top w:val="nil"/>
                <w:left w:val="nil"/>
                <w:bottom w:val="nil"/>
                <w:right w:val="nil"/>
                <w:between w:val="nil"/>
              </w:pBdr>
              <w:spacing w:before="100" w:beforeAutospacing="1" w:after="100" w:afterAutospacing="1"/>
              <w:contextualSpacing/>
              <w:rPr>
                <w:sz w:val="16"/>
                <w:szCs w:val="16"/>
              </w:rPr>
            </w:pPr>
            <w:r>
              <w:rPr>
                <w:sz w:val="16"/>
                <w:szCs w:val="16"/>
              </w:rPr>
              <w:t>Completed</w:t>
            </w:r>
          </w:p>
        </w:tc>
        <w:tc>
          <w:tcPr>
            <w:tcW w:w="704" w:type="pct"/>
            <w:shd w:val="clear" w:color="auto" w:fill="auto"/>
          </w:tcPr>
          <w:p w14:paraId="0A0E6734" w14:textId="77777777" w:rsidR="00220F88" w:rsidRPr="00C97215" w:rsidRDefault="00220F88" w:rsidP="008B6724">
            <w:pPr>
              <w:pBdr>
                <w:top w:val="nil"/>
                <w:left w:val="nil"/>
                <w:bottom w:val="nil"/>
                <w:right w:val="nil"/>
                <w:between w:val="nil"/>
              </w:pBdr>
              <w:spacing w:before="100" w:beforeAutospacing="1" w:after="100" w:afterAutospacing="1"/>
              <w:contextualSpacing/>
              <w:rPr>
                <w:sz w:val="16"/>
                <w:szCs w:val="16"/>
              </w:rPr>
            </w:pPr>
          </w:p>
        </w:tc>
      </w:tr>
      <w:tr w:rsidR="00220F88" w:rsidRPr="00C97215" w14:paraId="2F9AD3D4" w14:textId="77777777" w:rsidTr="008B6724">
        <w:tc>
          <w:tcPr>
            <w:tcW w:w="404" w:type="pct"/>
          </w:tcPr>
          <w:p w14:paraId="5FD0A7D5" w14:textId="77777777" w:rsidR="00220F88" w:rsidRPr="00C97215" w:rsidRDefault="00220F88" w:rsidP="008B6724">
            <w:pPr>
              <w:spacing w:before="100" w:beforeAutospacing="1" w:after="100" w:afterAutospacing="1"/>
              <w:contextualSpacing/>
              <w:rPr>
                <w:sz w:val="16"/>
                <w:szCs w:val="16"/>
              </w:rPr>
            </w:pPr>
            <w:r w:rsidRPr="00C97215">
              <w:rPr>
                <w:sz w:val="16"/>
                <w:szCs w:val="16"/>
              </w:rPr>
              <w:t>80</w:t>
            </w:r>
          </w:p>
        </w:tc>
        <w:tc>
          <w:tcPr>
            <w:tcW w:w="925" w:type="pct"/>
          </w:tcPr>
          <w:p w14:paraId="62C37A68" w14:textId="77777777" w:rsidR="00220F88" w:rsidRPr="00C97215" w:rsidRDefault="00220F88" w:rsidP="008B6724">
            <w:pPr>
              <w:spacing w:before="100" w:beforeAutospacing="1" w:after="100" w:afterAutospacing="1"/>
              <w:contextualSpacing/>
              <w:rPr>
                <w:sz w:val="16"/>
                <w:szCs w:val="16"/>
              </w:rPr>
            </w:pPr>
            <w:r w:rsidRPr="00C97215">
              <w:rPr>
                <w:sz w:val="16"/>
                <w:szCs w:val="16"/>
              </w:rPr>
              <w:t>The scene description shall support parametric models for use in rendering environmental acoustic behaviour (e.g. reverberation, occlusion and directivity).</w:t>
            </w:r>
          </w:p>
        </w:tc>
        <w:tc>
          <w:tcPr>
            <w:tcW w:w="1334" w:type="pct"/>
            <w:shd w:val="clear" w:color="auto" w:fill="B8CCE4" w:themeFill="accent1" w:themeFillTint="66"/>
          </w:tcPr>
          <w:p w14:paraId="003BD46E" w14:textId="77777777" w:rsidR="00220F88" w:rsidRPr="00C97215" w:rsidRDefault="00220F88" w:rsidP="008B6724">
            <w:pPr>
              <w:spacing w:before="100" w:beforeAutospacing="1" w:after="100" w:afterAutospacing="1"/>
              <w:contextualSpacing/>
              <w:rPr>
                <w:sz w:val="16"/>
                <w:szCs w:val="16"/>
              </w:rPr>
            </w:pPr>
            <w:r w:rsidRPr="00C97215">
              <w:rPr>
                <w:sz w:val="16"/>
                <w:szCs w:val="16"/>
              </w:rPr>
              <w:t>glTF2 has no support for audio in the scene.</w:t>
            </w:r>
          </w:p>
          <w:p w14:paraId="125141FA" w14:textId="77777777" w:rsidR="00220F88" w:rsidRPr="00C97215" w:rsidRDefault="00220F88" w:rsidP="008B6724">
            <w:pPr>
              <w:spacing w:before="100" w:beforeAutospacing="1" w:after="100" w:afterAutospacing="1"/>
              <w:contextualSpacing/>
              <w:rPr>
                <w:sz w:val="16"/>
                <w:szCs w:val="16"/>
              </w:rPr>
            </w:pPr>
            <w:r w:rsidRPr="00C97215">
              <w:rPr>
                <w:sz w:val="16"/>
                <w:szCs w:val="16"/>
              </w:rPr>
              <w:t>MPEG needs to provide appropriate extensions to address this issue.</w:t>
            </w:r>
          </w:p>
        </w:tc>
        <w:tc>
          <w:tcPr>
            <w:tcW w:w="908" w:type="pct"/>
            <w:shd w:val="clear" w:color="auto" w:fill="FFFFFF" w:themeFill="background1"/>
          </w:tcPr>
          <w:p w14:paraId="525CC845" w14:textId="77777777" w:rsidR="00220F88" w:rsidRDefault="00220F88" w:rsidP="008B6724">
            <w:pPr>
              <w:spacing w:before="100" w:beforeAutospacing="1" w:after="100" w:afterAutospacing="1"/>
              <w:contextualSpacing/>
              <w:rPr>
                <w:sz w:val="16"/>
                <w:szCs w:val="16"/>
              </w:rPr>
            </w:pPr>
            <w:r>
              <w:rPr>
                <w:sz w:val="16"/>
                <w:szCs w:val="16"/>
              </w:rPr>
              <w:t>Basic principles addressed</w:t>
            </w:r>
            <w:r w:rsidRPr="00C97215">
              <w:rPr>
                <w:sz w:val="16"/>
                <w:szCs w:val="16"/>
              </w:rPr>
              <w:t xml:space="preserve"> for audio extensions </w:t>
            </w:r>
            <w:r>
              <w:rPr>
                <w:sz w:val="16"/>
                <w:szCs w:val="16"/>
              </w:rPr>
              <w:t xml:space="preserve">in DIS </w:t>
            </w:r>
          </w:p>
          <w:p w14:paraId="4C7BECF8" w14:textId="77777777" w:rsidR="00220F88" w:rsidRDefault="00220F88" w:rsidP="008B6724">
            <w:pPr>
              <w:spacing w:before="100" w:beforeAutospacing="1" w:after="100" w:afterAutospacing="1"/>
              <w:contextualSpacing/>
              <w:rPr>
                <w:sz w:val="16"/>
                <w:szCs w:val="16"/>
              </w:rPr>
            </w:pPr>
          </w:p>
          <w:p w14:paraId="493EB358" w14:textId="77777777" w:rsidR="00220F88" w:rsidRPr="00C97215" w:rsidRDefault="00220F88" w:rsidP="008B6724">
            <w:pPr>
              <w:spacing w:before="100" w:beforeAutospacing="1" w:after="100" w:afterAutospacing="1"/>
              <w:contextualSpacing/>
              <w:rPr>
                <w:sz w:val="16"/>
                <w:szCs w:val="16"/>
              </w:rPr>
            </w:pPr>
            <w:r>
              <w:rPr>
                <w:sz w:val="16"/>
                <w:szCs w:val="16"/>
              </w:rPr>
              <w:t xml:space="preserve">More advanced features are </w:t>
            </w:r>
            <w:r w:rsidRPr="00C97215">
              <w:rPr>
                <w:sz w:val="16"/>
                <w:szCs w:val="16"/>
              </w:rPr>
              <w:t>part of MPEG-I audio available for phase 2b.</w:t>
            </w:r>
          </w:p>
        </w:tc>
        <w:tc>
          <w:tcPr>
            <w:tcW w:w="725" w:type="pct"/>
            <w:shd w:val="clear" w:color="auto" w:fill="FFFFFF" w:themeFill="background1"/>
          </w:tcPr>
          <w:p w14:paraId="05731B3A" w14:textId="77777777" w:rsidR="00220F88" w:rsidRDefault="00220F88" w:rsidP="008B6724">
            <w:pPr>
              <w:spacing w:before="100" w:beforeAutospacing="1" w:after="100" w:afterAutospacing="1"/>
              <w:contextualSpacing/>
              <w:rPr>
                <w:sz w:val="16"/>
                <w:szCs w:val="16"/>
              </w:rPr>
            </w:pPr>
            <w:r>
              <w:rPr>
                <w:sz w:val="16"/>
                <w:szCs w:val="16"/>
              </w:rPr>
              <w:t>Partially completed.</w:t>
            </w:r>
          </w:p>
          <w:p w14:paraId="2BE834E5" w14:textId="77777777" w:rsidR="00220F88" w:rsidRPr="00C97215" w:rsidRDefault="00220F88" w:rsidP="008B6724">
            <w:pPr>
              <w:spacing w:before="100" w:beforeAutospacing="1" w:after="100" w:afterAutospacing="1"/>
              <w:contextualSpacing/>
              <w:rPr>
                <w:sz w:val="16"/>
                <w:szCs w:val="16"/>
              </w:rPr>
            </w:pPr>
            <w:r w:rsidRPr="00E932D2">
              <w:rPr>
                <w:color w:val="FF0000"/>
                <w:sz w:val="16"/>
                <w:szCs w:val="16"/>
              </w:rPr>
              <w:t>Immersive audio and Haptic phase 2 in SD phase 3</w:t>
            </w:r>
          </w:p>
        </w:tc>
        <w:tc>
          <w:tcPr>
            <w:tcW w:w="704" w:type="pct"/>
            <w:shd w:val="clear" w:color="auto" w:fill="FFFFFF" w:themeFill="background1"/>
          </w:tcPr>
          <w:p w14:paraId="06421135" w14:textId="77777777" w:rsidR="00220F88" w:rsidRPr="00C97215" w:rsidRDefault="00220F88" w:rsidP="008B6724">
            <w:pPr>
              <w:spacing w:before="100" w:beforeAutospacing="1" w:after="100" w:afterAutospacing="1"/>
              <w:contextualSpacing/>
              <w:rPr>
                <w:sz w:val="16"/>
                <w:szCs w:val="16"/>
              </w:rPr>
            </w:pPr>
          </w:p>
        </w:tc>
      </w:tr>
      <w:tr w:rsidR="00220F88" w:rsidRPr="00C97215" w14:paraId="14FEC482" w14:textId="77777777" w:rsidTr="008B6724">
        <w:tc>
          <w:tcPr>
            <w:tcW w:w="2663" w:type="pct"/>
            <w:gridSpan w:val="3"/>
            <w:shd w:val="clear" w:color="auto" w:fill="B2A1C7" w:themeFill="accent4" w:themeFillTint="99"/>
          </w:tcPr>
          <w:p w14:paraId="61BD40FC" w14:textId="77777777" w:rsidR="00220F88" w:rsidRPr="00C97215" w:rsidRDefault="00220F88" w:rsidP="008B6724">
            <w:pPr>
              <w:spacing w:before="100" w:beforeAutospacing="1" w:after="100" w:afterAutospacing="1"/>
              <w:contextualSpacing/>
              <w:rPr>
                <w:sz w:val="16"/>
                <w:szCs w:val="16"/>
              </w:rPr>
            </w:pPr>
            <w:r w:rsidRPr="00C97215">
              <w:rPr>
                <w:sz w:val="16"/>
                <w:szCs w:val="16"/>
              </w:rPr>
              <w:t>I-l Interface: Local capture Interface</w:t>
            </w:r>
          </w:p>
        </w:tc>
        <w:tc>
          <w:tcPr>
            <w:tcW w:w="908" w:type="pct"/>
            <w:shd w:val="clear" w:color="auto" w:fill="B2A1C7" w:themeFill="accent4" w:themeFillTint="99"/>
          </w:tcPr>
          <w:p w14:paraId="3472DCA3" w14:textId="77777777" w:rsidR="00220F88" w:rsidRPr="00C97215" w:rsidRDefault="00220F88" w:rsidP="008B6724">
            <w:pPr>
              <w:spacing w:before="100" w:beforeAutospacing="1" w:after="100" w:afterAutospacing="1"/>
              <w:contextualSpacing/>
              <w:rPr>
                <w:sz w:val="16"/>
                <w:szCs w:val="16"/>
              </w:rPr>
            </w:pPr>
          </w:p>
        </w:tc>
        <w:tc>
          <w:tcPr>
            <w:tcW w:w="725" w:type="pct"/>
            <w:shd w:val="clear" w:color="auto" w:fill="B2A1C7" w:themeFill="accent4" w:themeFillTint="99"/>
          </w:tcPr>
          <w:p w14:paraId="358731EE" w14:textId="77777777" w:rsidR="00220F88" w:rsidRPr="00C97215" w:rsidRDefault="00220F88" w:rsidP="008B6724">
            <w:pPr>
              <w:spacing w:before="100" w:beforeAutospacing="1" w:after="100" w:afterAutospacing="1"/>
              <w:contextualSpacing/>
              <w:rPr>
                <w:sz w:val="16"/>
                <w:szCs w:val="16"/>
              </w:rPr>
            </w:pPr>
          </w:p>
        </w:tc>
        <w:tc>
          <w:tcPr>
            <w:tcW w:w="704" w:type="pct"/>
            <w:shd w:val="clear" w:color="auto" w:fill="B2A1C7" w:themeFill="accent4" w:themeFillTint="99"/>
          </w:tcPr>
          <w:p w14:paraId="1E9353B3" w14:textId="77777777" w:rsidR="00220F88" w:rsidRPr="00C97215" w:rsidRDefault="00220F88" w:rsidP="008B6724">
            <w:pPr>
              <w:spacing w:before="100" w:beforeAutospacing="1" w:after="100" w:afterAutospacing="1"/>
              <w:contextualSpacing/>
              <w:rPr>
                <w:sz w:val="16"/>
                <w:szCs w:val="16"/>
              </w:rPr>
            </w:pPr>
          </w:p>
        </w:tc>
      </w:tr>
      <w:tr w:rsidR="00220F88" w:rsidRPr="00C97215" w14:paraId="2CDB4E7D" w14:textId="77777777" w:rsidTr="008B6724">
        <w:tc>
          <w:tcPr>
            <w:tcW w:w="404" w:type="pct"/>
          </w:tcPr>
          <w:p w14:paraId="0CC577D6" w14:textId="77777777" w:rsidR="00220F88" w:rsidRPr="00C97215" w:rsidRDefault="00220F88" w:rsidP="008B6724">
            <w:pPr>
              <w:spacing w:before="100" w:beforeAutospacing="1" w:after="100" w:afterAutospacing="1"/>
              <w:contextualSpacing/>
              <w:rPr>
                <w:sz w:val="16"/>
                <w:szCs w:val="16"/>
              </w:rPr>
            </w:pPr>
            <w:r w:rsidRPr="00C97215">
              <w:rPr>
                <w:sz w:val="16"/>
                <w:szCs w:val="16"/>
              </w:rPr>
              <w:t>81</w:t>
            </w:r>
          </w:p>
        </w:tc>
        <w:tc>
          <w:tcPr>
            <w:tcW w:w="925" w:type="pct"/>
          </w:tcPr>
          <w:p w14:paraId="0E930099" w14:textId="77777777" w:rsidR="00220F88" w:rsidRPr="00C97215" w:rsidRDefault="00220F88" w:rsidP="008B6724">
            <w:pPr>
              <w:spacing w:before="100" w:beforeAutospacing="1" w:after="100" w:afterAutospacing="1"/>
              <w:contextualSpacing/>
              <w:rPr>
                <w:sz w:val="16"/>
                <w:szCs w:val="16"/>
              </w:rPr>
            </w:pPr>
            <w:r w:rsidRPr="00C97215">
              <w:rPr>
                <w:sz w:val="16"/>
                <w:szCs w:val="16"/>
              </w:rPr>
              <w:t>It shall be possible to discover and configure local capture modalities</w:t>
            </w:r>
          </w:p>
        </w:tc>
        <w:tc>
          <w:tcPr>
            <w:tcW w:w="1334" w:type="pct"/>
            <w:shd w:val="clear" w:color="auto" w:fill="B8CCE4" w:themeFill="accent1" w:themeFillTint="66"/>
          </w:tcPr>
          <w:p w14:paraId="388A955F"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glTF2 itself has no support for local modalities but OpenXR provides APIs to do that.</w:t>
            </w:r>
          </w:p>
          <w:p w14:paraId="3791224C"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t>MPEG needs to provide appropriate extensions to address this issue</w:t>
            </w:r>
          </w:p>
        </w:tc>
        <w:tc>
          <w:tcPr>
            <w:tcW w:w="908" w:type="pct"/>
            <w:shd w:val="clear" w:color="auto" w:fill="FFFFFF" w:themeFill="background1"/>
          </w:tcPr>
          <w:p w14:paraId="55DD8DB5"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Left to phase 2b. Needs work</w:t>
            </w:r>
          </w:p>
        </w:tc>
        <w:tc>
          <w:tcPr>
            <w:tcW w:w="725" w:type="pct"/>
            <w:shd w:val="clear" w:color="auto" w:fill="FFFFFF" w:themeFill="background1"/>
          </w:tcPr>
          <w:p w14:paraId="2F923943"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sidRPr="003361B0">
              <w:rPr>
                <w:iCs/>
                <w:color w:val="FF0000"/>
                <w:sz w:val="16"/>
                <w:szCs w:val="16"/>
              </w:rPr>
              <w:t xml:space="preserve">SD Phase 3 </w:t>
            </w:r>
            <w:r w:rsidRPr="00C46EDA">
              <w:rPr>
                <w:iCs/>
                <w:sz w:val="16"/>
                <w:szCs w:val="16"/>
              </w:rPr>
              <w:t xml:space="preserve">for haptic </w:t>
            </w:r>
            <w:r>
              <w:rPr>
                <w:iCs/>
                <w:sz w:val="16"/>
                <w:szCs w:val="16"/>
              </w:rPr>
              <w:t>support in particular</w:t>
            </w:r>
          </w:p>
        </w:tc>
        <w:tc>
          <w:tcPr>
            <w:tcW w:w="704" w:type="pct"/>
            <w:shd w:val="clear" w:color="auto" w:fill="FFFFFF" w:themeFill="background1"/>
          </w:tcPr>
          <w:p w14:paraId="17AB9762"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p>
        </w:tc>
      </w:tr>
      <w:tr w:rsidR="00220F88" w:rsidRPr="00C97215" w14:paraId="02A76C4D" w14:textId="77777777" w:rsidTr="008B6724">
        <w:tc>
          <w:tcPr>
            <w:tcW w:w="404" w:type="pct"/>
          </w:tcPr>
          <w:p w14:paraId="745EDA9D" w14:textId="77777777" w:rsidR="00220F88" w:rsidRPr="00C97215" w:rsidRDefault="00220F88" w:rsidP="008B6724">
            <w:pPr>
              <w:spacing w:before="100" w:beforeAutospacing="1" w:after="100" w:afterAutospacing="1"/>
              <w:contextualSpacing/>
              <w:rPr>
                <w:sz w:val="16"/>
                <w:szCs w:val="16"/>
              </w:rPr>
            </w:pPr>
            <w:r w:rsidRPr="00C97215">
              <w:rPr>
                <w:sz w:val="16"/>
                <w:szCs w:val="16"/>
              </w:rPr>
              <w:t>82</w:t>
            </w:r>
          </w:p>
        </w:tc>
        <w:tc>
          <w:tcPr>
            <w:tcW w:w="925" w:type="pct"/>
          </w:tcPr>
          <w:p w14:paraId="75F5A4A1" w14:textId="77777777" w:rsidR="00220F88" w:rsidRPr="00C97215" w:rsidRDefault="00220F88" w:rsidP="008B6724">
            <w:pPr>
              <w:spacing w:before="100" w:beforeAutospacing="1" w:after="100" w:afterAutospacing="1"/>
              <w:contextualSpacing/>
              <w:rPr>
                <w:sz w:val="16"/>
                <w:szCs w:val="16"/>
              </w:rPr>
            </w:pPr>
            <w:r w:rsidRPr="00C97215">
              <w:rPr>
                <w:sz w:val="16"/>
                <w:szCs w:val="16"/>
              </w:rPr>
              <w:t>It shall be possible to adjust the presentation based on local capture modality availability</w:t>
            </w:r>
          </w:p>
        </w:tc>
        <w:tc>
          <w:tcPr>
            <w:tcW w:w="1334" w:type="pct"/>
            <w:shd w:val="clear" w:color="auto" w:fill="B8CCE4" w:themeFill="accent1" w:themeFillTint="66"/>
          </w:tcPr>
          <w:p w14:paraId="6BB9AE65"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glTF2 itself has no support for local modalities but OpenXR provides APIs to do that.</w:t>
            </w:r>
          </w:p>
          <w:p w14:paraId="4D6446E9"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t>MPEG needs to provide appropriate extensions to address this issue</w:t>
            </w:r>
          </w:p>
        </w:tc>
        <w:tc>
          <w:tcPr>
            <w:tcW w:w="908" w:type="pct"/>
            <w:shd w:val="clear" w:color="auto" w:fill="FFFFFF" w:themeFill="background1"/>
          </w:tcPr>
          <w:p w14:paraId="1B0139FB"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Left to phase 2b. Needs work</w:t>
            </w:r>
          </w:p>
        </w:tc>
        <w:tc>
          <w:tcPr>
            <w:tcW w:w="725" w:type="pct"/>
            <w:shd w:val="clear" w:color="auto" w:fill="FFFFFF" w:themeFill="background1"/>
          </w:tcPr>
          <w:p w14:paraId="191A03CA"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sidRPr="003361B0">
              <w:rPr>
                <w:iCs/>
                <w:color w:val="FF0000"/>
                <w:sz w:val="16"/>
                <w:szCs w:val="16"/>
              </w:rPr>
              <w:t>Phase 3</w:t>
            </w:r>
          </w:p>
        </w:tc>
        <w:tc>
          <w:tcPr>
            <w:tcW w:w="704" w:type="pct"/>
            <w:shd w:val="clear" w:color="auto" w:fill="FFFFFF" w:themeFill="background1"/>
          </w:tcPr>
          <w:p w14:paraId="1610194D"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p>
        </w:tc>
      </w:tr>
      <w:tr w:rsidR="00220F88" w:rsidRPr="00C97215" w14:paraId="4E0BD62F" w14:textId="77777777" w:rsidTr="008B6724">
        <w:tc>
          <w:tcPr>
            <w:tcW w:w="404" w:type="pct"/>
          </w:tcPr>
          <w:p w14:paraId="6BF28AD4" w14:textId="77777777" w:rsidR="00220F88" w:rsidRPr="00C97215" w:rsidRDefault="00220F88" w:rsidP="008B6724">
            <w:pPr>
              <w:spacing w:before="100" w:beforeAutospacing="1" w:after="100" w:afterAutospacing="1"/>
              <w:contextualSpacing/>
              <w:rPr>
                <w:sz w:val="16"/>
                <w:szCs w:val="16"/>
              </w:rPr>
            </w:pPr>
            <w:r w:rsidRPr="00C97215">
              <w:rPr>
                <w:sz w:val="16"/>
                <w:szCs w:val="16"/>
              </w:rPr>
              <w:t>83</w:t>
            </w:r>
          </w:p>
        </w:tc>
        <w:tc>
          <w:tcPr>
            <w:tcW w:w="925" w:type="pct"/>
          </w:tcPr>
          <w:p w14:paraId="52C4E472" w14:textId="77777777" w:rsidR="00220F88" w:rsidRPr="00C97215" w:rsidRDefault="00220F88" w:rsidP="008B6724">
            <w:pPr>
              <w:spacing w:before="100" w:beforeAutospacing="1" w:after="100" w:afterAutospacing="1"/>
              <w:contextualSpacing/>
              <w:rPr>
                <w:sz w:val="16"/>
                <w:szCs w:val="16"/>
              </w:rPr>
            </w:pPr>
            <w:r w:rsidRPr="00C97215">
              <w:rPr>
                <w:sz w:val="16"/>
                <w:szCs w:val="16"/>
              </w:rPr>
              <w:t>It shall be possible to reference media objects that are captured locally using different capture modalities</w:t>
            </w:r>
          </w:p>
        </w:tc>
        <w:tc>
          <w:tcPr>
            <w:tcW w:w="1334" w:type="pct"/>
            <w:shd w:val="clear" w:color="auto" w:fill="B8CCE4" w:themeFill="accent1" w:themeFillTint="66"/>
          </w:tcPr>
          <w:p w14:paraId="667CDCE0"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glTF2 itself has no support for local modalities but OpenXR provides APIs to do that.</w:t>
            </w:r>
          </w:p>
          <w:p w14:paraId="5F327A0E"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t>MPEG needs to provide appropriate extensions to address this issue</w:t>
            </w:r>
          </w:p>
        </w:tc>
        <w:tc>
          <w:tcPr>
            <w:tcW w:w="908" w:type="pct"/>
            <w:shd w:val="clear" w:color="auto" w:fill="FFFFFF" w:themeFill="background1"/>
          </w:tcPr>
          <w:p w14:paraId="2E814E84"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Left to phase 2b. Needs work</w:t>
            </w:r>
          </w:p>
        </w:tc>
        <w:tc>
          <w:tcPr>
            <w:tcW w:w="725" w:type="pct"/>
            <w:shd w:val="clear" w:color="auto" w:fill="FFFFFF" w:themeFill="background1"/>
          </w:tcPr>
          <w:p w14:paraId="31ADF938"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sidRPr="003361B0">
              <w:rPr>
                <w:iCs/>
                <w:color w:val="FF0000"/>
                <w:sz w:val="16"/>
                <w:szCs w:val="16"/>
              </w:rPr>
              <w:t>Phase 3</w:t>
            </w:r>
          </w:p>
        </w:tc>
        <w:tc>
          <w:tcPr>
            <w:tcW w:w="704" w:type="pct"/>
            <w:shd w:val="clear" w:color="auto" w:fill="FFFFFF" w:themeFill="background1"/>
          </w:tcPr>
          <w:p w14:paraId="7A3E95F5"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p>
        </w:tc>
      </w:tr>
      <w:tr w:rsidR="00220F88" w:rsidRPr="00C97215" w14:paraId="08FDB184" w14:textId="77777777" w:rsidTr="008B6724">
        <w:tc>
          <w:tcPr>
            <w:tcW w:w="404" w:type="pct"/>
          </w:tcPr>
          <w:p w14:paraId="37249E6B" w14:textId="77777777" w:rsidR="00220F88" w:rsidRPr="00C97215" w:rsidRDefault="00220F88" w:rsidP="008B6724">
            <w:pPr>
              <w:spacing w:before="100" w:beforeAutospacing="1" w:after="100" w:afterAutospacing="1"/>
              <w:contextualSpacing/>
              <w:rPr>
                <w:sz w:val="16"/>
                <w:szCs w:val="16"/>
              </w:rPr>
            </w:pPr>
            <w:r w:rsidRPr="00C97215">
              <w:rPr>
                <w:sz w:val="16"/>
                <w:szCs w:val="16"/>
              </w:rPr>
              <w:t>84</w:t>
            </w:r>
          </w:p>
        </w:tc>
        <w:tc>
          <w:tcPr>
            <w:tcW w:w="925" w:type="pct"/>
            <w:shd w:val="clear" w:color="auto" w:fill="FFFF00"/>
          </w:tcPr>
          <w:p w14:paraId="12DE4471" w14:textId="77777777" w:rsidR="00220F88" w:rsidRPr="00C97215" w:rsidRDefault="00220F88" w:rsidP="008B6724">
            <w:pPr>
              <w:spacing w:before="100" w:beforeAutospacing="1" w:after="100" w:afterAutospacing="1"/>
              <w:contextualSpacing/>
              <w:rPr>
                <w:sz w:val="16"/>
                <w:szCs w:val="16"/>
              </w:rPr>
            </w:pPr>
            <w:r w:rsidRPr="00C97215">
              <w:rPr>
                <w:sz w:val="16"/>
                <w:szCs w:val="16"/>
              </w:rPr>
              <w:t>It shall be possible to provide feedback through available actuators</w:t>
            </w:r>
          </w:p>
        </w:tc>
        <w:tc>
          <w:tcPr>
            <w:tcW w:w="1334" w:type="pct"/>
            <w:shd w:val="clear" w:color="auto" w:fill="B8CCE4" w:themeFill="accent1" w:themeFillTint="66"/>
          </w:tcPr>
          <w:p w14:paraId="73F46728"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glTF2 itself has no support for local modalities but OpenXR provides APIs to do that.</w:t>
            </w:r>
          </w:p>
          <w:p w14:paraId="02266E02"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t>MPEG needs to provide appropriate extensions to address this issue</w:t>
            </w:r>
          </w:p>
        </w:tc>
        <w:tc>
          <w:tcPr>
            <w:tcW w:w="908" w:type="pct"/>
            <w:shd w:val="clear" w:color="auto" w:fill="FFFFFF" w:themeFill="background1"/>
          </w:tcPr>
          <w:p w14:paraId="1756FB9A"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Left to phase 2b. Needs work</w:t>
            </w:r>
          </w:p>
        </w:tc>
        <w:tc>
          <w:tcPr>
            <w:tcW w:w="725" w:type="pct"/>
            <w:shd w:val="clear" w:color="auto" w:fill="FFFFFF" w:themeFill="background1"/>
          </w:tcPr>
          <w:p w14:paraId="7EFEF140"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r w:rsidRPr="003361B0">
              <w:rPr>
                <w:iCs/>
                <w:color w:val="FF0000"/>
                <w:sz w:val="16"/>
                <w:szCs w:val="16"/>
              </w:rPr>
              <w:t>Should partially be covered by haptic phase 2. Need support in phase 3 of SD</w:t>
            </w:r>
            <w:r>
              <w:rPr>
                <w:iCs/>
                <w:sz w:val="16"/>
                <w:szCs w:val="16"/>
              </w:rPr>
              <w:t>.</w:t>
            </w:r>
          </w:p>
        </w:tc>
        <w:tc>
          <w:tcPr>
            <w:tcW w:w="704" w:type="pct"/>
            <w:shd w:val="clear" w:color="auto" w:fill="FFFFFF" w:themeFill="background1"/>
          </w:tcPr>
          <w:p w14:paraId="157A1ED6" w14:textId="77777777" w:rsidR="00220F88" w:rsidRPr="00C97215" w:rsidRDefault="00220F88" w:rsidP="008B6724">
            <w:pPr>
              <w:pBdr>
                <w:top w:val="nil"/>
                <w:left w:val="nil"/>
                <w:bottom w:val="nil"/>
                <w:right w:val="nil"/>
                <w:between w:val="nil"/>
              </w:pBdr>
              <w:spacing w:before="100" w:beforeAutospacing="1" w:after="100" w:afterAutospacing="1"/>
              <w:contextualSpacing/>
              <w:rPr>
                <w:iCs/>
                <w:sz w:val="16"/>
                <w:szCs w:val="16"/>
              </w:rPr>
            </w:pPr>
          </w:p>
        </w:tc>
      </w:tr>
      <w:tr w:rsidR="00220F88" w:rsidRPr="00C97215" w14:paraId="538E8BFD" w14:textId="77777777" w:rsidTr="008B6724">
        <w:tc>
          <w:tcPr>
            <w:tcW w:w="2663" w:type="pct"/>
            <w:gridSpan w:val="3"/>
            <w:shd w:val="clear" w:color="auto" w:fill="B2A1C7" w:themeFill="accent4" w:themeFillTint="99"/>
          </w:tcPr>
          <w:p w14:paraId="078FCA28" w14:textId="77777777" w:rsidR="00220F88" w:rsidRPr="00C97215" w:rsidRDefault="00220F88" w:rsidP="008B6724">
            <w:pPr>
              <w:spacing w:before="100" w:beforeAutospacing="1" w:after="100" w:afterAutospacing="1"/>
              <w:contextualSpacing/>
              <w:rPr>
                <w:sz w:val="16"/>
                <w:szCs w:val="16"/>
              </w:rPr>
            </w:pPr>
            <w:r w:rsidRPr="00C97215">
              <w:rPr>
                <w:sz w:val="16"/>
                <w:szCs w:val="16"/>
              </w:rPr>
              <w:t>I-i Interface: User inputs Interface</w:t>
            </w:r>
          </w:p>
        </w:tc>
        <w:tc>
          <w:tcPr>
            <w:tcW w:w="908" w:type="pct"/>
            <w:shd w:val="clear" w:color="auto" w:fill="B2A1C7" w:themeFill="accent4" w:themeFillTint="99"/>
          </w:tcPr>
          <w:p w14:paraId="324B12A9" w14:textId="77777777" w:rsidR="00220F88" w:rsidRPr="00C97215" w:rsidRDefault="00220F88" w:rsidP="008B6724">
            <w:pPr>
              <w:spacing w:before="100" w:beforeAutospacing="1" w:after="100" w:afterAutospacing="1"/>
              <w:contextualSpacing/>
              <w:rPr>
                <w:sz w:val="16"/>
                <w:szCs w:val="16"/>
              </w:rPr>
            </w:pPr>
          </w:p>
        </w:tc>
        <w:tc>
          <w:tcPr>
            <w:tcW w:w="725" w:type="pct"/>
            <w:shd w:val="clear" w:color="auto" w:fill="B2A1C7" w:themeFill="accent4" w:themeFillTint="99"/>
          </w:tcPr>
          <w:p w14:paraId="0517A4BB" w14:textId="77777777" w:rsidR="00220F88" w:rsidRPr="00C97215" w:rsidRDefault="00220F88" w:rsidP="008B6724">
            <w:pPr>
              <w:spacing w:before="100" w:beforeAutospacing="1" w:after="100" w:afterAutospacing="1"/>
              <w:contextualSpacing/>
              <w:rPr>
                <w:sz w:val="16"/>
                <w:szCs w:val="16"/>
              </w:rPr>
            </w:pPr>
          </w:p>
        </w:tc>
        <w:tc>
          <w:tcPr>
            <w:tcW w:w="704" w:type="pct"/>
            <w:shd w:val="clear" w:color="auto" w:fill="B2A1C7" w:themeFill="accent4" w:themeFillTint="99"/>
          </w:tcPr>
          <w:p w14:paraId="77174A69" w14:textId="77777777" w:rsidR="00220F88" w:rsidRPr="00C97215" w:rsidRDefault="00220F88" w:rsidP="008B6724">
            <w:pPr>
              <w:spacing w:before="100" w:beforeAutospacing="1" w:after="100" w:afterAutospacing="1"/>
              <w:contextualSpacing/>
              <w:rPr>
                <w:sz w:val="16"/>
                <w:szCs w:val="16"/>
              </w:rPr>
            </w:pPr>
          </w:p>
        </w:tc>
      </w:tr>
      <w:tr w:rsidR="00220F88" w:rsidRPr="00C97215" w14:paraId="46456D09" w14:textId="77777777" w:rsidTr="008B6724">
        <w:tc>
          <w:tcPr>
            <w:tcW w:w="404" w:type="pct"/>
          </w:tcPr>
          <w:p w14:paraId="1E9D4DD7" w14:textId="77777777" w:rsidR="00220F88" w:rsidRPr="00C97215" w:rsidRDefault="00220F88" w:rsidP="008B6724">
            <w:pPr>
              <w:spacing w:before="100" w:beforeAutospacing="1" w:after="100" w:afterAutospacing="1"/>
              <w:contextualSpacing/>
              <w:rPr>
                <w:sz w:val="16"/>
                <w:szCs w:val="16"/>
              </w:rPr>
            </w:pPr>
            <w:r w:rsidRPr="00C97215">
              <w:rPr>
                <w:sz w:val="16"/>
                <w:szCs w:val="16"/>
              </w:rPr>
              <w:t>85</w:t>
            </w:r>
          </w:p>
        </w:tc>
        <w:tc>
          <w:tcPr>
            <w:tcW w:w="925" w:type="pct"/>
          </w:tcPr>
          <w:p w14:paraId="13BFFE49" w14:textId="77777777" w:rsidR="00220F88" w:rsidRPr="00C97215" w:rsidRDefault="00220F88" w:rsidP="008B6724">
            <w:pPr>
              <w:spacing w:before="100" w:beforeAutospacing="1" w:after="100" w:afterAutospacing="1"/>
              <w:contextualSpacing/>
              <w:rPr>
                <w:i/>
                <w:iCs/>
                <w:sz w:val="16"/>
                <w:szCs w:val="16"/>
              </w:rPr>
            </w:pPr>
            <w:r w:rsidRPr="00C97215">
              <w:rPr>
                <w:sz w:val="16"/>
                <w:szCs w:val="16"/>
              </w:rPr>
              <w:t>It shall be possible to discover user interactivity modules</w:t>
            </w:r>
          </w:p>
        </w:tc>
        <w:tc>
          <w:tcPr>
            <w:tcW w:w="1334" w:type="pct"/>
            <w:shd w:val="clear" w:color="auto" w:fill="FFFF00"/>
          </w:tcPr>
          <w:p w14:paraId="478AED71" w14:textId="77777777" w:rsidR="00220F88" w:rsidRPr="00C97215" w:rsidRDefault="00220F88" w:rsidP="008B6724">
            <w:pPr>
              <w:spacing w:before="100" w:beforeAutospacing="1" w:after="100" w:afterAutospacing="1"/>
              <w:contextualSpacing/>
              <w:rPr>
                <w:sz w:val="16"/>
                <w:szCs w:val="16"/>
              </w:rPr>
            </w:pPr>
            <w:r w:rsidRPr="00C97215">
              <w:rPr>
                <w:sz w:val="16"/>
                <w:szCs w:val="16"/>
              </w:rPr>
              <w:t>glTF2.0 supports this, but interaction with timed media still needs to be defined.</w:t>
            </w:r>
          </w:p>
          <w:p w14:paraId="37C3E75C" w14:textId="77777777" w:rsidR="00220F88" w:rsidRPr="00C97215" w:rsidRDefault="00220F88" w:rsidP="008B6724">
            <w:pPr>
              <w:spacing w:before="100" w:beforeAutospacing="1" w:after="100" w:afterAutospacing="1"/>
              <w:contextualSpacing/>
              <w:rPr>
                <w:sz w:val="16"/>
                <w:szCs w:val="16"/>
              </w:rPr>
            </w:pPr>
            <w:r w:rsidRPr="00C97215">
              <w:rPr>
                <w:sz w:val="16"/>
                <w:szCs w:val="16"/>
              </w:rPr>
              <w:t>MPEG needs to provide appropriate extensions to address this issue</w:t>
            </w:r>
          </w:p>
        </w:tc>
        <w:tc>
          <w:tcPr>
            <w:tcW w:w="908" w:type="pct"/>
            <w:shd w:val="clear" w:color="auto" w:fill="FFFFFF" w:themeFill="background1"/>
          </w:tcPr>
          <w:p w14:paraId="718F900E" w14:textId="77777777" w:rsidR="00220F88" w:rsidRPr="00C97215" w:rsidRDefault="00220F88" w:rsidP="008B6724">
            <w:pPr>
              <w:spacing w:before="100" w:beforeAutospacing="1" w:after="100" w:afterAutospacing="1"/>
              <w:contextualSpacing/>
              <w:rPr>
                <w:sz w:val="16"/>
                <w:szCs w:val="16"/>
              </w:rPr>
            </w:pPr>
            <w:r w:rsidRPr="00C97215">
              <w:rPr>
                <w:iCs/>
                <w:sz w:val="16"/>
                <w:szCs w:val="16"/>
              </w:rPr>
              <w:t>Left to phase 2b. Needs work</w:t>
            </w:r>
          </w:p>
        </w:tc>
        <w:tc>
          <w:tcPr>
            <w:tcW w:w="725" w:type="pct"/>
            <w:shd w:val="clear" w:color="auto" w:fill="FFFFFF" w:themeFill="background1"/>
          </w:tcPr>
          <w:p w14:paraId="2B966EE9" w14:textId="77777777" w:rsidR="00220F88" w:rsidRDefault="00220F88" w:rsidP="008B6724">
            <w:pPr>
              <w:spacing w:before="100" w:beforeAutospacing="1" w:after="100" w:afterAutospacing="1"/>
              <w:contextualSpacing/>
              <w:rPr>
                <w:sz w:val="16"/>
                <w:szCs w:val="16"/>
              </w:rPr>
            </w:pPr>
            <w:r>
              <w:rPr>
                <w:sz w:val="16"/>
                <w:szCs w:val="16"/>
              </w:rPr>
              <w:t xml:space="preserve">Partially completed with Interactivity extension and OpenXR. </w:t>
            </w:r>
          </w:p>
          <w:p w14:paraId="4529A401" w14:textId="77777777" w:rsidR="00220F88" w:rsidRPr="00C97215" w:rsidRDefault="00220F88" w:rsidP="008B6724">
            <w:pPr>
              <w:spacing w:before="100" w:beforeAutospacing="1" w:after="100" w:afterAutospacing="1"/>
              <w:contextualSpacing/>
              <w:rPr>
                <w:sz w:val="16"/>
                <w:szCs w:val="16"/>
              </w:rPr>
            </w:pPr>
            <w:r w:rsidRPr="00401213">
              <w:rPr>
                <w:color w:val="FF0000"/>
                <w:sz w:val="16"/>
                <w:szCs w:val="16"/>
              </w:rPr>
              <w:t>SD Phase 3  for haptics and avatar</w:t>
            </w:r>
          </w:p>
        </w:tc>
        <w:tc>
          <w:tcPr>
            <w:tcW w:w="704" w:type="pct"/>
            <w:shd w:val="clear" w:color="auto" w:fill="FFFFFF" w:themeFill="background1"/>
          </w:tcPr>
          <w:p w14:paraId="69859F84" w14:textId="77777777" w:rsidR="00220F88" w:rsidRPr="00C97215" w:rsidRDefault="00220F88" w:rsidP="008B6724">
            <w:pPr>
              <w:spacing w:before="100" w:beforeAutospacing="1" w:after="100" w:afterAutospacing="1"/>
              <w:contextualSpacing/>
              <w:rPr>
                <w:sz w:val="16"/>
                <w:szCs w:val="16"/>
              </w:rPr>
            </w:pPr>
          </w:p>
        </w:tc>
      </w:tr>
      <w:tr w:rsidR="00220F88" w:rsidRPr="00C97215" w14:paraId="1F2A12A4" w14:textId="77777777" w:rsidTr="008B6724">
        <w:tc>
          <w:tcPr>
            <w:tcW w:w="404" w:type="pct"/>
          </w:tcPr>
          <w:p w14:paraId="7074C331" w14:textId="77777777" w:rsidR="00220F88" w:rsidRPr="00C97215" w:rsidRDefault="00220F88" w:rsidP="008B6724">
            <w:pPr>
              <w:spacing w:before="100" w:beforeAutospacing="1" w:after="100" w:afterAutospacing="1"/>
              <w:contextualSpacing/>
              <w:rPr>
                <w:sz w:val="16"/>
                <w:szCs w:val="16"/>
              </w:rPr>
            </w:pPr>
            <w:r w:rsidRPr="00C97215">
              <w:rPr>
                <w:sz w:val="16"/>
                <w:szCs w:val="16"/>
              </w:rPr>
              <w:t>86</w:t>
            </w:r>
          </w:p>
        </w:tc>
        <w:tc>
          <w:tcPr>
            <w:tcW w:w="925" w:type="pct"/>
          </w:tcPr>
          <w:p w14:paraId="4A710F3C" w14:textId="77777777" w:rsidR="00220F88" w:rsidRPr="00C97215" w:rsidRDefault="00220F88" w:rsidP="008B6724">
            <w:pPr>
              <w:spacing w:before="100" w:beforeAutospacing="1" w:after="100" w:afterAutospacing="1"/>
              <w:contextualSpacing/>
              <w:rPr>
                <w:i/>
                <w:iCs/>
                <w:sz w:val="16"/>
                <w:szCs w:val="16"/>
              </w:rPr>
            </w:pPr>
            <w:r w:rsidRPr="00C97215">
              <w:rPr>
                <w:sz w:val="16"/>
                <w:szCs w:val="16"/>
              </w:rPr>
              <w:t>it shall be possible to define custom interactivity procedures based on input from the user or from the user’s devices and sensors</w:t>
            </w:r>
          </w:p>
        </w:tc>
        <w:tc>
          <w:tcPr>
            <w:tcW w:w="1334" w:type="pct"/>
            <w:shd w:val="clear" w:color="auto" w:fill="FFFF00"/>
          </w:tcPr>
          <w:p w14:paraId="6E6241F1" w14:textId="77777777" w:rsidR="00220F88" w:rsidRPr="00C97215" w:rsidRDefault="00220F88" w:rsidP="008B6724">
            <w:pPr>
              <w:spacing w:before="100" w:beforeAutospacing="1" w:after="100" w:afterAutospacing="1"/>
              <w:contextualSpacing/>
              <w:rPr>
                <w:sz w:val="16"/>
                <w:szCs w:val="16"/>
              </w:rPr>
            </w:pPr>
            <w:r w:rsidRPr="00C97215">
              <w:rPr>
                <w:sz w:val="16"/>
                <w:szCs w:val="16"/>
              </w:rPr>
              <w:t>glTF2.0 supports this, but interaction with timed media still needs to be defined.</w:t>
            </w:r>
          </w:p>
          <w:p w14:paraId="4A88AFE3" w14:textId="77777777" w:rsidR="00220F88" w:rsidRPr="00C97215" w:rsidRDefault="00220F88" w:rsidP="008B6724">
            <w:pPr>
              <w:spacing w:before="100" w:beforeAutospacing="1" w:after="100" w:afterAutospacing="1"/>
              <w:contextualSpacing/>
              <w:rPr>
                <w:sz w:val="16"/>
                <w:szCs w:val="16"/>
              </w:rPr>
            </w:pPr>
            <w:r w:rsidRPr="00C97215">
              <w:rPr>
                <w:sz w:val="16"/>
                <w:szCs w:val="16"/>
              </w:rPr>
              <w:t>MPEG needs to provide appropriate extensions to address this issue</w:t>
            </w:r>
          </w:p>
        </w:tc>
        <w:tc>
          <w:tcPr>
            <w:tcW w:w="908" w:type="pct"/>
            <w:shd w:val="clear" w:color="auto" w:fill="FFFFFF" w:themeFill="background1"/>
          </w:tcPr>
          <w:p w14:paraId="78D082AF" w14:textId="77777777" w:rsidR="00220F88" w:rsidRPr="00C97215" w:rsidRDefault="00220F88" w:rsidP="008B6724">
            <w:pPr>
              <w:spacing w:before="100" w:beforeAutospacing="1" w:after="100" w:afterAutospacing="1"/>
              <w:contextualSpacing/>
              <w:rPr>
                <w:sz w:val="16"/>
                <w:szCs w:val="16"/>
              </w:rPr>
            </w:pPr>
            <w:r w:rsidRPr="00C97215">
              <w:rPr>
                <w:iCs/>
                <w:sz w:val="16"/>
                <w:szCs w:val="16"/>
              </w:rPr>
              <w:t>Left to phase 2b. Needs work</w:t>
            </w:r>
          </w:p>
        </w:tc>
        <w:tc>
          <w:tcPr>
            <w:tcW w:w="725" w:type="pct"/>
            <w:shd w:val="clear" w:color="auto" w:fill="FFFFFF" w:themeFill="background1"/>
          </w:tcPr>
          <w:p w14:paraId="72327100" w14:textId="77777777" w:rsidR="00220F88" w:rsidRDefault="00220F88" w:rsidP="008B6724">
            <w:pPr>
              <w:spacing w:before="100" w:beforeAutospacing="1" w:after="100" w:afterAutospacing="1"/>
              <w:contextualSpacing/>
              <w:rPr>
                <w:sz w:val="16"/>
                <w:szCs w:val="16"/>
              </w:rPr>
            </w:pPr>
            <w:r>
              <w:rPr>
                <w:sz w:val="16"/>
                <w:szCs w:val="16"/>
              </w:rPr>
              <w:t xml:space="preserve">Partially completed with Interactivity extension and OpenXR. </w:t>
            </w:r>
          </w:p>
          <w:p w14:paraId="14260FE7" w14:textId="77777777" w:rsidR="00220F88" w:rsidRPr="00C97215" w:rsidRDefault="00220F88" w:rsidP="008B6724">
            <w:pPr>
              <w:spacing w:before="100" w:beforeAutospacing="1" w:after="100" w:afterAutospacing="1"/>
              <w:contextualSpacing/>
              <w:rPr>
                <w:sz w:val="16"/>
                <w:szCs w:val="16"/>
              </w:rPr>
            </w:pPr>
            <w:r w:rsidRPr="00401213">
              <w:rPr>
                <w:color w:val="FF0000"/>
                <w:sz w:val="16"/>
                <w:szCs w:val="16"/>
              </w:rPr>
              <w:t xml:space="preserve">SD Phase 3 </w:t>
            </w:r>
            <w:r>
              <w:rPr>
                <w:color w:val="FF0000"/>
                <w:sz w:val="16"/>
                <w:szCs w:val="16"/>
              </w:rPr>
              <w:t>in particular</w:t>
            </w:r>
            <w:r w:rsidRPr="00401213">
              <w:rPr>
                <w:color w:val="FF0000"/>
                <w:sz w:val="16"/>
                <w:szCs w:val="16"/>
              </w:rPr>
              <w:t xml:space="preserve"> for haptics and avatar</w:t>
            </w:r>
          </w:p>
        </w:tc>
        <w:tc>
          <w:tcPr>
            <w:tcW w:w="704" w:type="pct"/>
            <w:shd w:val="clear" w:color="auto" w:fill="FFFFFF" w:themeFill="background1"/>
          </w:tcPr>
          <w:p w14:paraId="133CD0FC" w14:textId="77777777" w:rsidR="00220F88" w:rsidRPr="00C97215" w:rsidRDefault="00220F88" w:rsidP="008B6724">
            <w:pPr>
              <w:spacing w:before="100" w:beforeAutospacing="1" w:after="100" w:afterAutospacing="1"/>
              <w:contextualSpacing/>
              <w:rPr>
                <w:sz w:val="16"/>
                <w:szCs w:val="16"/>
              </w:rPr>
            </w:pPr>
          </w:p>
        </w:tc>
      </w:tr>
      <w:tr w:rsidR="00220F88" w:rsidRPr="00C97215" w14:paraId="366E3FEE" w14:textId="77777777" w:rsidTr="008B6724">
        <w:tc>
          <w:tcPr>
            <w:tcW w:w="2663" w:type="pct"/>
            <w:gridSpan w:val="3"/>
            <w:shd w:val="clear" w:color="auto" w:fill="B2A1C7" w:themeFill="accent4" w:themeFillTint="99"/>
          </w:tcPr>
          <w:p w14:paraId="2C19CECF" w14:textId="77777777" w:rsidR="00220F88" w:rsidRPr="00C97215" w:rsidRDefault="00220F88" w:rsidP="008B6724">
            <w:pPr>
              <w:spacing w:before="100" w:beforeAutospacing="1" w:after="100" w:afterAutospacing="1"/>
              <w:contextualSpacing/>
              <w:rPr>
                <w:sz w:val="16"/>
                <w:szCs w:val="16"/>
              </w:rPr>
            </w:pPr>
            <w:r w:rsidRPr="00C97215">
              <w:rPr>
                <w:sz w:val="16"/>
                <w:szCs w:val="16"/>
              </w:rPr>
              <w:t>Export</w:t>
            </w:r>
          </w:p>
        </w:tc>
        <w:tc>
          <w:tcPr>
            <w:tcW w:w="908" w:type="pct"/>
            <w:shd w:val="clear" w:color="auto" w:fill="B2A1C7" w:themeFill="accent4" w:themeFillTint="99"/>
          </w:tcPr>
          <w:p w14:paraId="751F9BA2" w14:textId="77777777" w:rsidR="00220F88" w:rsidRPr="00C97215" w:rsidRDefault="00220F88" w:rsidP="008B6724">
            <w:pPr>
              <w:spacing w:before="100" w:beforeAutospacing="1" w:after="100" w:afterAutospacing="1"/>
              <w:contextualSpacing/>
              <w:rPr>
                <w:sz w:val="16"/>
                <w:szCs w:val="16"/>
              </w:rPr>
            </w:pPr>
          </w:p>
        </w:tc>
        <w:tc>
          <w:tcPr>
            <w:tcW w:w="725" w:type="pct"/>
            <w:shd w:val="clear" w:color="auto" w:fill="B2A1C7" w:themeFill="accent4" w:themeFillTint="99"/>
          </w:tcPr>
          <w:p w14:paraId="58A29E25" w14:textId="77777777" w:rsidR="00220F88" w:rsidRPr="00C97215" w:rsidRDefault="00220F88" w:rsidP="008B6724">
            <w:pPr>
              <w:spacing w:before="100" w:beforeAutospacing="1" w:after="100" w:afterAutospacing="1"/>
              <w:contextualSpacing/>
              <w:rPr>
                <w:sz w:val="16"/>
                <w:szCs w:val="16"/>
              </w:rPr>
            </w:pPr>
          </w:p>
        </w:tc>
        <w:tc>
          <w:tcPr>
            <w:tcW w:w="704" w:type="pct"/>
            <w:shd w:val="clear" w:color="auto" w:fill="B2A1C7" w:themeFill="accent4" w:themeFillTint="99"/>
          </w:tcPr>
          <w:p w14:paraId="7199DADD" w14:textId="77777777" w:rsidR="00220F88" w:rsidRPr="00C97215" w:rsidRDefault="00220F88" w:rsidP="008B6724">
            <w:pPr>
              <w:spacing w:before="100" w:beforeAutospacing="1" w:after="100" w:afterAutospacing="1"/>
              <w:contextualSpacing/>
              <w:rPr>
                <w:sz w:val="16"/>
                <w:szCs w:val="16"/>
              </w:rPr>
            </w:pPr>
          </w:p>
        </w:tc>
      </w:tr>
      <w:tr w:rsidR="00220F88" w:rsidRPr="00C97215" w14:paraId="7BE4B7B2" w14:textId="77777777" w:rsidTr="008B6724">
        <w:tc>
          <w:tcPr>
            <w:tcW w:w="404" w:type="pct"/>
          </w:tcPr>
          <w:p w14:paraId="3E9759D0" w14:textId="77777777" w:rsidR="00220F88" w:rsidRPr="00C97215" w:rsidRDefault="00220F88" w:rsidP="008B6724">
            <w:pPr>
              <w:spacing w:before="100" w:beforeAutospacing="1" w:after="100" w:afterAutospacing="1"/>
              <w:contextualSpacing/>
              <w:rPr>
                <w:sz w:val="16"/>
                <w:szCs w:val="16"/>
              </w:rPr>
            </w:pPr>
            <w:r w:rsidRPr="00C97215">
              <w:rPr>
                <w:sz w:val="16"/>
                <w:szCs w:val="16"/>
              </w:rPr>
              <w:t>87</w:t>
            </w:r>
          </w:p>
        </w:tc>
        <w:tc>
          <w:tcPr>
            <w:tcW w:w="925" w:type="pct"/>
          </w:tcPr>
          <w:p w14:paraId="4F5D5DEC" w14:textId="77777777" w:rsidR="00220F88" w:rsidRPr="00C97215" w:rsidRDefault="00220F88" w:rsidP="008B6724">
            <w:pPr>
              <w:spacing w:before="100" w:beforeAutospacing="1" w:after="100" w:afterAutospacing="1"/>
              <w:contextualSpacing/>
              <w:rPr>
                <w:sz w:val="16"/>
                <w:szCs w:val="16"/>
              </w:rPr>
            </w:pPr>
            <w:r w:rsidRPr="00C97215">
              <w:rPr>
                <w:sz w:val="16"/>
                <w:szCs w:val="16"/>
              </w:rPr>
              <w:t>The scene description shall support information to enable a renderer to output raster data (image, and video), volumetric data (point clouds, meshes, arrays of voxels, and reflectance fields) and audio.</w:t>
            </w:r>
          </w:p>
        </w:tc>
        <w:tc>
          <w:tcPr>
            <w:tcW w:w="1334" w:type="pct"/>
            <w:shd w:val="clear" w:color="auto" w:fill="95B3D7" w:themeFill="accent1" w:themeFillTint="99"/>
          </w:tcPr>
          <w:p w14:paraId="4BE90D03" w14:textId="77777777" w:rsidR="00220F88" w:rsidRPr="00C97215" w:rsidRDefault="00220F88" w:rsidP="008B6724">
            <w:pPr>
              <w:spacing w:before="100" w:beforeAutospacing="1" w:after="100" w:afterAutospacing="1"/>
              <w:contextualSpacing/>
              <w:rPr>
                <w:sz w:val="16"/>
                <w:szCs w:val="16"/>
              </w:rPr>
            </w:pPr>
            <w:r w:rsidRPr="00C97215">
              <w:rPr>
                <w:sz w:val="16"/>
                <w:szCs w:val="16"/>
              </w:rPr>
              <w:t>glTF 2.0 supports this requirement for all mentioned visual formats. An extension is required to extend the support or audio.</w:t>
            </w:r>
          </w:p>
        </w:tc>
        <w:tc>
          <w:tcPr>
            <w:tcW w:w="908" w:type="pct"/>
            <w:shd w:val="clear" w:color="auto" w:fill="FFFFFF" w:themeFill="background1"/>
          </w:tcPr>
          <w:p w14:paraId="46A5039B" w14:textId="77777777" w:rsidR="00220F88" w:rsidRDefault="00220F88" w:rsidP="008B6724">
            <w:pPr>
              <w:spacing w:before="100" w:beforeAutospacing="1" w:after="100" w:afterAutospacing="1"/>
              <w:contextualSpacing/>
              <w:rPr>
                <w:sz w:val="16"/>
                <w:szCs w:val="16"/>
              </w:rPr>
            </w:pPr>
            <w:r w:rsidRPr="00C97215">
              <w:rPr>
                <w:sz w:val="16"/>
                <w:szCs w:val="16"/>
              </w:rPr>
              <w:t xml:space="preserve">Audio support in </w:t>
            </w:r>
            <w:r>
              <w:rPr>
                <w:sz w:val="16"/>
                <w:szCs w:val="16"/>
              </w:rPr>
              <w:t>DIS.</w:t>
            </w:r>
          </w:p>
          <w:p w14:paraId="43883124" w14:textId="77777777" w:rsidR="00220F88" w:rsidRDefault="00220F88" w:rsidP="008B6724">
            <w:pPr>
              <w:spacing w:before="100" w:beforeAutospacing="1" w:after="100" w:afterAutospacing="1"/>
              <w:contextualSpacing/>
              <w:rPr>
                <w:sz w:val="16"/>
                <w:szCs w:val="16"/>
              </w:rPr>
            </w:pPr>
            <w:r>
              <w:rPr>
                <w:sz w:val="16"/>
                <w:szCs w:val="16"/>
              </w:rPr>
              <w:t>Raster data support in DIS</w:t>
            </w:r>
          </w:p>
          <w:p w14:paraId="5AD21821" w14:textId="77777777" w:rsidR="00220F88" w:rsidRPr="00C97215" w:rsidRDefault="00220F88" w:rsidP="008B6724">
            <w:pPr>
              <w:spacing w:before="100" w:beforeAutospacing="1" w:after="100" w:afterAutospacing="1"/>
              <w:contextualSpacing/>
              <w:rPr>
                <w:sz w:val="16"/>
                <w:szCs w:val="16"/>
              </w:rPr>
            </w:pPr>
            <w:r>
              <w:rPr>
                <w:sz w:val="16"/>
                <w:szCs w:val="16"/>
              </w:rPr>
              <w:t>Volumetric data partially supported in DIS, more work is needed.</w:t>
            </w:r>
          </w:p>
        </w:tc>
        <w:tc>
          <w:tcPr>
            <w:tcW w:w="725" w:type="pct"/>
            <w:shd w:val="clear" w:color="auto" w:fill="FFFFFF" w:themeFill="background1"/>
          </w:tcPr>
          <w:p w14:paraId="48F492F6" w14:textId="77777777" w:rsidR="00220F88" w:rsidRDefault="00220F88" w:rsidP="008B6724">
            <w:pPr>
              <w:spacing w:before="100" w:beforeAutospacing="1" w:after="100" w:afterAutospacing="1"/>
              <w:contextualSpacing/>
              <w:rPr>
                <w:sz w:val="16"/>
                <w:szCs w:val="16"/>
              </w:rPr>
            </w:pPr>
            <w:r>
              <w:rPr>
                <w:sz w:val="16"/>
                <w:szCs w:val="16"/>
              </w:rPr>
              <w:t>Partially completed in DIS, AMD1 and AMD2.</w:t>
            </w:r>
          </w:p>
          <w:p w14:paraId="69B6D390" w14:textId="77777777" w:rsidR="00220F88" w:rsidRPr="00C97215" w:rsidRDefault="00220F88" w:rsidP="008B6724">
            <w:pPr>
              <w:spacing w:before="100" w:beforeAutospacing="1" w:after="100" w:afterAutospacing="1"/>
              <w:contextualSpacing/>
              <w:rPr>
                <w:sz w:val="16"/>
                <w:szCs w:val="16"/>
              </w:rPr>
            </w:pPr>
            <w:r w:rsidRPr="00FF5FC4">
              <w:rPr>
                <w:color w:val="FF0000"/>
                <w:sz w:val="16"/>
                <w:szCs w:val="16"/>
              </w:rPr>
              <w:t>Phase 3 for immersive audio, Meshes</w:t>
            </w:r>
          </w:p>
        </w:tc>
        <w:tc>
          <w:tcPr>
            <w:tcW w:w="704" w:type="pct"/>
            <w:shd w:val="clear" w:color="auto" w:fill="FFFFFF" w:themeFill="background1"/>
          </w:tcPr>
          <w:p w14:paraId="25DF203E" w14:textId="77777777" w:rsidR="00220F88" w:rsidRPr="00C97215" w:rsidRDefault="00220F88" w:rsidP="008B6724">
            <w:pPr>
              <w:spacing w:before="100" w:beforeAutospacing="1" w:after="100" w:afterAutospacing="1"/>
              <w:contextualSpacing/>
              <w:rPr>
                <w:sz w:val="16"/>
                <w:szCs w:val="16"/>
              </w:rPr>
            </w:pPr>
          </w:p>
        </w:tc>
      </w:tr>
      <w:tr w:rsidR="00220F88" w:rsidRPr="00831A4E" w14:paraId="0A1FC3AC" w14:textId="77777777" w:rsidTr="008B6724">
        <w:tc>
          <w:tcPr>
            <w:tcW w:w="404" w:type="pct"/>
          </w:tcPr>
          <w:p w14:paraId="10682B51" w14:textId="77777777" w:rsidR="00220F88" w:rsidRPr="00C97215" w:rsidRDefault="00220F88" w:rsidP="008B6724">
            <w:pPr>
              <w:spacing w:before="100" w:beforeAutospacing="1" w:after="100" w:afterAutospacing="1"/>
              <w:contextualSpacing/>
              <w:rPr>
                <w:sz w:val="16"/>
                <w:szCs w:val="16"/>
              </w:rPr>
            </w:pPr>
            <w:r w:rsidRPr="00C97215">
              <w:rPr>
                <w:sz w:val="16"/>
                <w:szCs w:val="16"/>
              </w:rPr>
              <w:t>8</w:t>
            </w:r>
            <w:ins w:id="8" w:author="Gaëlle Martin-Cocher" w:date="2023-06-28T10:43:00Z">
              <w:r>
                <w:rPr>
                  <w:sz w:val="16"/>
                  <w:szCs w:val="16"/>
                </w:rPr>
                <w:t>8</w:t>
              </w:r>
            </w:ins>
            <w:del w:id="9" w:author="Gaëlle Martin-Cocher" w:date="2023-06-28T10:43:00Z">
              <w:r w:rsidRPr="00C97215" w:rsidDel="00214E0E">
                <w:rPr>
                  <w:sz w:val="16"/>
                  <w:szCs w:val="16"/>
                </w:rPr>
                <w:delText>7</w:delText>
              </w:r>
            </w:del>
          </w:p>
        </w:tc>
        <w:tc>
          <w:tcPr>
            <w:tcW w:w="925" w:type="pct"/>
          </w:tcPr>
          <w:p w14:paraId="07527B73" w14:textId="77777777" w:rsidR="00220F88" w:rsidRPr="00C97215" w:rsidRDefault="00220F88" w:rsidP="008B6724">
            <w:pPr>
              <w:spacing w:before="100" w:beforeAutospacing="1" w:after="100" w:afterAutospacing="1"/>
              <w:contextualSpacing/>
              <w:rPr>
                <w:sz w:val="16"/>
                <w:szCs w:val="16"/>
              </w:rPr>
            </w:pPr>
            <w:r w:rsidRPr="00C97215">
              <w:rPr>
                <w:sz w:val="16"/>
                <w:szCs w:val="16"/>
              </w:rPr>
              <w:t xml:space="preserve">The scene description shall support a scriptable export output node for asynchronously </w:t>
            </w:r>
            <w:r w:rsidRPr="00C97215">
              <w:rPr>
                <w:sz w:val="16"/>
                <w:szCs w:val="16"/>
              </w:rPr>
              <w:lastRenderedPageBreak/>
              <w:t>exporting (as a file stream or buffer) any or all parts of the scene description connected to a node into a simpler or flattened representation.</w:t>
            </w:r>
          </w:p>
        </w:tc>
        <w:tc>
          <w:tcPr>
            <w:tcW w:w="1334" w:type="pct"/>
            <w:shd w:val="clear" w:color="auto" w:fill="92D050"/>
          </w:tcPr>
          <w:p w14:paraId="0256A706" w14:textId="77777777" w:rsidR="00220F88" w:rsidRDefault="00220F88" w:rsidP="008B6724">
            <w:pPr>
              <w:spacing w:before="100" w:beforeAutospacing="1" w:after="100" w:afterAutospacing="1"/>
              <w:contextualSpacing/>
              <w:rPr>
                <w:sz w:val="16"/>
                <w:szCs w:val="16"/>
              </w:rPr>
            </w:pPr>
            <w:r w:rsidRPr="00C97215">
              <w:rPr>
                <w:sz w:val="16"/>
                <w:szCs w:val="16"/>
              </w:rPr>
              <w:lastRenderedPageBreak/>
              <w:t>glTF 2.0 is already a simple flat graph representation. Tools and scripts are available to convert it into a binary representation.</w:t>
            </w:r>
          </w:p>
          <w:p w14:paraId="51524627" w14:textId="77777777" w:rsidR="00220F88" w:rsidRPr="00831A4E" w:rsidRDefault="00220F88" w:rsidP="008B6724">
            <w:pPr>
              <w:spacing w:before="100" w:beforeAutospacing="1" w:after="100" w:afterAutospacing="1"/>
              <w:contextualSpacing/>
              <w:rPr>
                <w:sz w:val="16"/>
                <w:szCs w:val="16"/>
              </w:rPr>
            </w:pPr>
            <w:r w:rsidRPr="000B51A4">
              <w:rPr>
                <w:color w:val="FF0000"/>
                <w:sz w:val="16"/>
                <w:szCs w:val="16"/>
              </w:rPr>
              <w:lastRenderedPageBreak/>
              <w:t>(not sure what the green mean)</w:t>
            </w:r>
          </w:p>
        </w:tc>
        <w:tc>
          <w:tcPr>
            <w:tcW w:w="908" w:type="pct"/>
            <w:shd w:val="clear" w:color="auto" w:fill="FFFFFF" w:themeFill="background1"/>
          </w:tcPr>
          <w:p w14:paraId="5C5A301E"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0AF4D99A" w14:textId="77777777" w:rsidR="00220F88" w:rsidRPr="00831A4E" w:rsidRDefault="00220F88" w:rsidP="008B6724">
            <w:pPr>
              <w:spacing w:before="100" w:beforeAutospacing="1" w:after="100" w:afterAutospacing="1"/>
              <w:contextualSpacing/>
              <w:rPr>
                <w:sz w:val="16"/>
                <w:szCs w:val="16"/>
              </w:rPr>
            </w:pPr>
            <w:r w:rsidRPr="008A7CA3">
              <w:rPr>
                <w:color w:val="FF0000"/>
                <w:sz w:val="16"/>
                <w:szCs w:val="16"/>
              </w:rPr>
              <w:t>Phase 3</w:t>
            </w:r>
            <w:r>
              <w:rPr>
                <w:color w:val="FF0000"/>
                <w:sz w:val="16"/>
                <w:szCs w:val="16"/>
              </w:rPr>
              <w:t>. relate to Spatial XR</w:t>
            </w:r>
          </w:p>
        </w:tc>
        <w:tc>
          <w:tcPr>
            <w:tcW w:w="704" w:type="pct"/>
            <w:shd w:val="clear" w:color="auto" w:fill="FFFFFF" w:themeFill="background1"/>
          </w:tcPr>
          <w:p w14:paraId="6E4C8F3B" w14:textId="77777777" w:rsidR="00220F88" w:rsidRPr="00831A4E" w:rsidRDefault="00220F88" w:rsidP="008B6724">
            <w:pPr>
              <w:spacing w:before="100" w:beforeAutospacing="1" w:after="100" w:afterAutospacing="1"/>
              <w:contextualSpacing/>
              <w:rPr>
                <w:sz w:val="16"/>
                <w:szCs w:val="16"/>
              </w:rPr>
            </w:pPr>
          </w:p>
        </w:tc>
      </w:tr>
      <w:tr w:rsidR="00220F88" w:rsidRPr="003E7895" w14:paraId="3AE0759A" w14:textId="77777777" w:rsidTr="008B6724">
        <w:tc>
          <w:tcPr>
            <w:tcW w:w="3571" w:type="pct"/>
            <w:gridSpan w:val="4"/>
            <w:shd w:val="clear" w:color="auto" w:fill="B2A1C7" w:themeFill="accent4" w:themeFillTint="99"/>
          </w:tcPr>
          <w:p w14:paraId="7FA24D0F" w14:textId="77777777" w:rsidR="00220F88" w:rsidRPr="00831A4E" w:rsidRDefault="00220F88" w:rsidP="008B6724">
            <w:pPr>
              <w:spacing w:before="100" w:beforeAutospacing="1" w:after="100" w:afterAutospacing="1"/>
              <w:contextualSpacing/>
              <w:rPr>
                <w:sz w:val="16"/>
                <w:szCs w:val="16"/>
              </w:rPr>
            </w:pPr>
            <w:ins w:id="10" w:author="Gaëlle Martin-Cocher" w:date="2023-06-28T10:44:00Z">
              <w:r w:rsidRPr="003E7895">
                <w:rPr>
                  <w:sz w:val="16"/>
                  <w:szCs w:val="16"/>
                </w:rPr>
                <w:t>Content Interactivity</w:t>
              </w:r>
            </w:ins>
          </w:p>
        </w:tc>
        <w:tc>
          <w:tcPr>
            <w:tcW w:w="725" w:type="pct"/>
            <w:shd w:val="clear" w:color="auto" w:fill="B2A1C7" w:themeFill="accent4" w:themeFillTint="99"/>
          </w:tcPr>
          <w:p w14:paraId="107345C4" w14:textId="77777777" w:rsidR="00220F88" w:rsidRPr="00831A4E" w:rsidRDefault="00220F88" w:rsidP="008B6724">
            <w:pPr>
              <w:spacing w:before="100" w:beforeAutospacing="1" w:after="100" w:afterAutospacing="1"/>
              <w:contextualSpacing/>
              <w:rPr>
                <w:sz w:val="16"/>
                <w:szCs w:val="16"/>
              </w:rPr>
            </w:pPr>
          </w:p>
        </w:tc>
        <w:tc>
          <w:tcPr>
            <w:tcW w:w="704" w:type="pct"/>
            <w:shd w:val="clear" w:color="auto" w:fill="B2A1C7" w:themeFill="accent4" w:themeFillTint="99"/>
          </w:tcPr>
          <w:p w14:paraId="314839DC" w14:textId="77777777" w:rsidR="00220F88" w:rsidRPr="00831A4E" w:rsidRDefault="00220F88" w:rsidP="008B6724">
            <w:pPr>
              <w:spacing w:before="100" w:beforeAutospacing="1" w:after="100" w:afterAutospacing="1"/>
              <w:contextualSpacing/>
              <w:rPr>
                <w:sz w:val="16"/>
                <w:szCs w:val="16"/>
              </w:rPr>
            </w:pPr>
          </w:p>
        </w:tc>
      </w:tr>
      <w:tr w:rsidR="00220F88" w:rsidRPr="00831A4E" w14:paraId="71C7012B" w14:textId="77777777" w:rsidTr="008B6724">
        <w:tc>
          <w:tcPr>
            <w:tcW w:w="404" w:type="pct"/>
          </w:tcPr>
          <w:p w14:paraId="500C7620" w14:textId="77777777" w:rsidR="00220F88" w:rsidRPr="00C97215" w:rsidRDefault="00220F88" w:rsidP="008B6724">
            <w:pPr>
              <w:spacing w:before="100" w:beforeAutospacing="1" w:after="100" w:afterAutospacing="1"/>
              <w:contextualSpacing/>
              <w:rPr>
                <w:sz w:val="16"/>
                <w:szCs w:val="16"/>
              </w:rPr>
            </w:pPr>
            <w:r w:rsidRPr="00135C60">
              <w:rPr>
                <w:sz w:val="16"/>
                <w:szCs w:val="16"/>
              </w:rPr>
              <w:t>89</w:t>
            </w:r>
          </w:p>
        </w:tc>
        <w:tc>
          <w:tcPr>
            <w:tcW w:w="925" w:type="pct"/>
            <w:shd w:val="clear" w:color="auto" w:fill="FBD4B4" w:themeFill="accent6" w:themeFillTint="66"/>
            <w:vAlign w:val="center"/>
          </w:tcPr>
          <w:p w14:paraId="091C9A05" w14:textId="77777777" w:rsidR="00220F88" w:rsidRPr="00C97215" w:rsidRDefault="00220F88" w:rsidP="008B6724">
            <w:pPr>
              <w:spacing w:before="100" w:beforeAutospacing="1" w:after="100" w:afterAutospacing="1"/>
              <w:contextualSpacing/>
              <w:rPr>
                <w:sz w:val="16"/>
                <w:szCs w:val="16"/>
              </w:rPr>
            </w:pPr>
            <w:r w:rsidRPr="00135C60">
              <w:rPr>
                <w:sz w:val="16"/>
                <w:szCs w:val="16"/>
              </w:rPr>
              <w:t xml:space="preserve"> The specification shall enable realistic composition of a 6DoF scene depending on the user-selected location and orientation. </w:t>
            </w:r>
            <w:r w:rsidRPr="00135C60">
              <w:rPr>
                <w:sz w:val="16"/>
                <w:szCs w:val="16"/>
              </w:rPr>
              <w:br/>
              <w:t>Note: Such composition may, e.g., include delivering proper lighting information and some form of geometry information of the scene so the view is rendered with realistic lighting and shadows.</w:t>
            </w:r>
          </w:p>
        </w:tc>
        <w:tc>
          <w:tcPr>
            <w:tcW w:w="1334" w:type="pct"/>
            <w:shd w:val="clear" w:color="auto" w:fill="auto"/>
          </w:tcPr>
          <w:p w14:paraId="294D76FA"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1BDA2166"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D6E3BC" w:themeFill="accent3" w:themeFillTint="66"/>
          </w:tcPr>
          <w:p w14:paraId="1A4011F6" w14:textId="77777777" w:rsidR="00220F88" w:rsidRDefault="00220F88" w:rsidP="008B6724">
            <w:pPr>
              <w:spacing w:before="100" w:beforeAutospacing="1" w:after="100" w:afterAutospacing="1"/>
              <w:contextualSpacing/>
              <w:rPr>
                <w:sz w:val="16"/>
                <w:szCs w:val="16"/>
              </w:rPr>
            </w:pPr>
            <w:r>
              <w:rPr>
                <w:sz w:val="16"/>
                <w:szCs w:val="16"/>
              </w:rPr>
              <w:t>Completed.</w:t>
            </w:r>
          </w:p>
          <w:p w14:paraId="26FDBDEB" w14:textId="77777777" w:rsidR="00220F88" w:rsidRPr="00EF2960" w:rsidRDefault="00220F88" w:rsidP="008B6724">
            <w:pPr>
              <w:spacing w:before="100" w:beforeAutospacing="1" w:after="100" w:afterAutospacing="1"/>
              <w:contextualSpacing/>
              <w:rPr>
                <w:color w:val="FF0000"/>
                <w:sz w:val="16"/>
                <w:szCs w:val="16"/>
              </w:rPr>
            </w:pPr>
            <w:r w:rsidRPr="00EF2960">
              <w:rPr>
                <w:color w:val="FF0000"/>
                <w:sz w:val="16"/>
                <w:szCs w:val="16"/>
              </w:rPr>
              <w:t xml:space="preserve">Basic feature of a game engine. SD as an enabler. </w:t>
            </w:r>
          </w:p>
          <w:p w14:paraId="6F6BB902" w14:textId="77777777" w:rsidR="00220F88" w:rsidRPr="00831A4E" w:rsidRDefault="00220F88" w:rsidP="008B6724">
            <w:pPr>
              <w:spacing w:before="100" w:beforeAutospacing="1" w:after="100" w:afterAutospacing="1"/>
              <w:contextualSpacing/>
              <w:rPr>
                <w:sz w:val="16"/>
                <w:szCs w:val="16"/>
              </w:rPr>
            </w:pPr>
          </w:p>
        </w:tc>
        <w:tc>
          <w:tcPr>
            <w:tcW w:w="704" w:type="pct"/>
            <w:shd w:val="clear" w:color="auto" w:fill="FFFFFF" w:themeFill="background1"/>
          </w:tcPr>
          <w:p w14:paraId="12A57D5D" w14:textId="77777777" w:rsidR="00220F88" w:rsidRPr="00831A4E" w:rsidRDefault="00220F88" w:rsidP="008B6724">
            <w:pPr>
              <w:spacing w:before="100" w:beforeAutospacing="1" w:after="100" w:afterAutospacing="1"/>
              <w:contextualSpacing/>
              <w:rPr>
                <w:sz w:val="16"/>
                <w:szCs w:val="16"/>
              </w:rPr>
            </w:pPr>
          </w:p>
        </w:tc>
      </w:tr>
      <w:tr w:rsidR="00220F88" w:rsidRPr="00831A4E" w14:paraId="2AEA4077" w14:textId="77777777" w:rsidTr="008B6724">
        <w:tc>
          <w:tcPr>
            <w:tcW w:w="404" w:type="pct"/>
          </w:tcPr>
          <w:p w14:paraId="7A84CB26" w14:textId="77777777" w:rsidR="00220F88" w:rsidRPr="00C97215" w:rsidRDefault="00220F88" w:rsidP="008B6724">
            <w:pPr>
              <w:spacing w:before="100" w:beforeAutospacing="1" w:after="100" w:afterAutospacing="1"/>
              <w:contextualSpacing/>
              <w:rPr>
                <w:sz w:val="16"/>
                <w:szCs w:val="16"/>
              </w:rPr>
            </w:pPr>
            <w:r w:rsidRPr="00135C60">
              <w:rPr>
                <w:sz w:val="16"/>
                <w:szCs w:val="16"/>
              </w:rPr>
              <w:t>90</w:t>
            </w:r>
          </w:p>
        </w:tc>
        <w:tc>
          <w:tcPr>
            <w:tcW w:w="925" w:type="pct"/>
            <w:shd w:val="clear" w:color="auto" w:fill="FFFF00"/>
            <w:vAlign w:val="center"/>
          </w:tcPr>
          <w:p w14:paraId="53726CCF" w14:textId="77777777" w:rsidR="00220F88" w:rsidRPr="00C97215" w:rsidRDefault="00220F88" w:rsidP="008B6724">
            <w:pPr>
              <w:spacing w:before="100" w:beforeAutospacing="1" w:after="100" w:afterAutospacing="1"/>
              <w:contextualSpacing/>
              <w:rPr>
                <w:sz w:val="16"/>
                <w:szCs w:val="16"/>
              </w:rPr>
            </w:pPr>
            <w:r w:rsidRPr="00135C60">
              <w:rPr>
                <w:sz w:val="16"/>
                <w:szCs w:val="16"/>
              </w:rPr>
              <w:t>The specification shall support a user interacting with objects within a given virtual environment.</w:t>
            </w:r>
          </w:p>
        </w:tc>
        <w:tc>
          <w:tcPr>
            <w:tcW w:w="1334" w:type="pct"/>
            <w:shd w:val="clear" w:color="auto" w:fill="auto"/>
          </w:tcPr>
          <w:p w14:paraId="67C532B7"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13377771"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D6E3BC" w:themeFill="accent3" w:themeFillTint="66"/>
          </w:tcPr>
          <w:p w14:paraId="51EDDF2D" w14:textId="77777777" w:rsidR="00220F88" w:rsidRPr="00831A4E" w:rsidRDefault="00220F88" w:rsidP="008B6724">
            <w:pPr>
              <w:spacing w:before="100" w:beforeAutospacing="1" w:after="100" w:afterAutospacing="1"/>
              <w:contextualSpacing/>
              <w:rPr>
                <w:sz w:val="16"/>
                <w:szCs w:val="16"/>
              </w:rPr>
            </w:pPr>
            <w:r>
              <w:rPr>
                <w:sz w:val="16"/>
                <w:szCs w:val="16"/>
              </w:rPr>
              <w:t>Completed with interactivity extension</w:t>
            </w:r>
          </w:p>
        </w:tc>
        <w:tc>
          <w:tcPr>
            <w:tcW w:w="704" w:type="pct"/>
            <w:shd w:val="clear" w:color="auto" w:fill="FFFFFF" w:themeFill="background1"/>
          </w:tcPr>
          <w:p w14:paraId="2D9792DF" w14:textId="77777777" w:rsidR="00220F88" w:rsidRPr="00831A4E" w:rsidRDefault="00220F88" w:rsidP="008B6724">
            <w:pPr>
              <w:spacing w:before="100" w:beforeAutospacing="1" w:after="100" w:afterAutospacing="1"/>
              <w:contextualSpacing/>
              <w:rPr>
                <w:sz w:val="16"/>
                <w:szCs w:val="16"/>
              </w:rPr>
            </w:pPr>
          </w:p>
        </w:tc>
      </w:tr>
      <w:tr w:rsidR="00220F88" w:rsidRPr="00831A4E" w14:paraId="3F5D116C" w14:textId="77777777" w:rsidTr="008B6724">
        <w:tc>
          <w:tcPr>
            <w:tcW w:w="404" w:type="pct"/>
          </w:tcPr>
          <w:p w14:paraId="77B7EBB2" w14:textId="77777777" w:rsidR="00220F88" w:rsidRPr="00C97215" w:rsidRDefault="00220F88" w:rsidP="008B6724">
            <w:pPr>
              <w:spacing w:before="100" w:beforeAutospacing="1" w:after="100" w:afterAutospacing="1"/>
              <w:contextualSpacing/>
              <w:rPr>
                <w:sz w:val="16"/>
                <w:szCs w:val="16"/>
              </w:rPr>
            </w:pPr>
            <w:r w:rsidRPr="00135C60">
              <w:rPr>
                <w:sz w:val="16"/>
                <w:szCs w:val="16"/>
              </w:rPr>
              <w:t>90.1</w:t>
            </w:r>
          </w:p>
        </w:tc>
        <w:tc>
          <w:tcPr>
            <w:tcW w:w="925" w:type="pct"/>
            <w:shd w:val="clear" w:color="auto" w:fill="FFFF00"/>
            <w:vAlign w:val="center"/>
          </w:tcPr>
          <w:p w14:paraId="65D9FD07" w14:textId="77777777" w:rsidR="00220F88" w:rsidRPr="00C97215" w:rsidRDefault="00220F88" w:rsidP="008B6724">
            <w:pPr>
              <w:spacing w:before="100" w:beforeAutospacing="1" w:after="100" w:afterAutospacing="1"/>
              <w:contextualSpacing/>
              <w:rPr>
                <w:sz w:val="16"/>
                <w:szCs w:val="16"/>
              </w:rPr>
            </w:pPr>
            <w:r w:rsidRPr="00135C60">
              <w:rPr>
                <w:sz w:val="16"/>
                <w:szCs w:val="16"/>
              </w:rPr>
              <w:t xml:space="preserve">The specification shall support giving an object a place in the virtual environment, moving it and changing some attributes </w:t>
            </w:r>
            <w:r w:rsidRPr="00135C60">
              <w:rPr>
                <w:sz w:val="16"/>
                <w:szCs w:val="16"/>
              </w:rPr>
              <w:br/>
              <w:t>Example: a rectangular screen that represents a TV set on which a different channel could be chosen; a point cloud object that is inserted into a representation of the real world</w:t>
            </w:r>
          </w:p>
        </w:tc>
        <w:tc>
          <w:tcPr>
            <w:tcW w:w="1334" w:type="pct"/>
            <w:shd w:val="clear" w:color="auto" w:fill="auto"/>
          </w:tcPr>
          <w:p w14:paraId="76CCEF00"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2EF9BDB3"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D6E3BC" w:themeFill="accent3" w:themeFillTint="66"/>
          </w:tcPr>
          <w:p w14:paraId="3DEF48AE" w14:textId="77777777" w:rsidR="00220F88" w:rsidRPr="00831A4E" w:rsidRDefault="00220F88" w:rsidP="008B6724">
            <w:pPr>
              <w:spacing w:before="100" w:beforeAutospacing="1" w:after="100" w:afterAutospacing="1"/>
              <w:contextualSpacing/>
              <w:rPr>
                <w:sz w:val="16"/>
                <w:szCs w:val="16"/>
              </w:rPr>
            </w:pPr>
            <w:r>
              <w:rPr>
                <w:sz w:val="16"/>
                <w:szCs w:val="16"/>
              </w:rPr>
              <w:t>Completed with interactivity, anchoring extensions and AMD1</w:t>
            </w:r>
          </w:p>
        </w:tc>
        <w:tc>
          <w:tcPr>
            <w:tcW w:w="704" w:type="pct"/>
            <w:shd w:val="clear" w:color="auto" w:fill="FFFFFF" w:themeFill="background1"/>
          </w:tcPr>
          <w:p w14:paraId="1FC40E15" w14:textId="77777777" w:rsidR="00220F88" w:rsidRPr="00831A4E" w:rsidRDefault="00220F88" w:rsidP="008B6724">
            <w:pPr>
              <w:spacing w:before="100" w:beforeAutospacing="1" w:after="100" w:afterAutospacing="1"/>
              <w:contextualSpacing/>
              <w:rPr>
                <w:sz w:val="16"/>
                <w:szCs w:val="16"/>
              </w:rPr>
            </w:pPr>
          </w:p>
        </w:tc>
      </w:tr>
      <w:tr w:rsidR="00220F88" w:rsidRPr="00831A4E" w14:paraId="4812298D" w14:textId="77777777" w:rsidTr="008B6724">
        <w:tc>
          <w:tcPr>
            <w:tcW w:w="404" w:type="pct"/>
          </w:tcPr>
          <w:p w14:paraId="7072353F" w14:textId="77777777" w:rsidR="00220F88" w:rsidRPr="00C97215" w:rsidRDefault="00220F88" w:rsidP="008B6724">
            <w:pPr>
              <w:spacing w:before="100" w:beforeAutospacing="1" w:after="100" w:afterAutospacing="1"/>
              <w:contextualSpacing/>
              <w:rPr>
                <w:sz w:val="16"/>
                <w:szCs w:val="16"/>
              </w:rPr>
            </w:pPr>
            <w:r w:rsidRPr="00135C60">
              <w:rPr>
                <w:sz w:val="16"/>
                <w:szCs w:val="16"/>
              </w:rPr>
              <w:t>91</w:t>
            </w:r>
          </w:p>
        </w:tc>
        <w:tc>
          <w:tcPr>
            <w:tcW w:w="925" w:type="pct"/>
            <w:shd w:val="clear" w:color="auto" w:fill="B6DDE8" w:themeFill="accent5" w:themeFillTint="66"/>
          </w:tcPr>
          <w:p w14:paraId="6871A9FF" w14:textId="77777777" w:rsidR="00220F88" w:rsidRPr="00C97215" w:rsidRDefault="00220F88" w:rsidP="008B6724">
            <w:pPr>
              <w:spacing w:before="100" w:beforeAutospacing="1" w:after="100" w:afterAutospacing="1"/>
              <w:contextualSpacing/>
              <w:rPr>
                <w:sz w:val="16"/>
                <w:szCs w:val="16"/>
              </w:rPr>
            </w:pPr>
            <w:r w:rsidRPr="00135C60">
              <w:rPr>
                <w:sz w:val="16"/>
                <w:szCs w:val="16"/>
              </w:rPr>
              <w:t>The specification shall support metadata describing objects and their features within a 6DoF scene.</w:t>
            </w:r>
          </w:p>
        </w:tc>
        <w:tc>
          <w:tcPr>
            <w:tcW w:w="1334" w:type="pct"/>
            <w:shd w:val="clear" w:color="auto" w:fill="auto"/>
          </w:tcPr>
          <w:p w14:paraId="6B937C11"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140B8F9D"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auto"/>
          </w:tcPr>
          <w:p w14:paraId="1A914232" w14:textId="77777777" w:rsidR="00220F88" w:rsidRPr="00831A4E" w:rsidRDefault="00220F88" w:rsidP="008B6724">
            <w:pPr>
              <w:spacing w:before="100" w:beforeAutospacing="1" w:after="100" w:afterAutospacing="1"/>
              <w:contextualSpacing/>
              <w:rPr>
                <w:sz w:val="16"/>
                <w:szCs w:val="16"/>
              </w:rPr>
            </w:pPr>
            <w:r w:rsidRPr="002A09F7">
              <w:rPr>
                <w:color w:val="FF0000"/>
                <w:sz w:val="16"/>
                <w:szCs w:val="16"/>
              </w:rPr>
              <w:t xml:space="preserve">Completed with AMD1 ? </w:t>
            </w:r>
            <w:r w:rsidRPr="00272F17">
              <w:rPr>
                <w:color w:val="FF0000"/>
                <w:sz w:val="16"/>
                <w:szCs w:val="16"/>
              </w:rPr>
              <w:t>Do we need more metadata?</w:t>
            </w:r>
          </w:p>
        </w:tc>
        <w:tc>
          <w:tcPr>
            <w:tcW w:w="704" w:type="pct"/>
            <w:shd w:val="clear" w:color="auto" w:fill="FFFFFF" w:themeFill="background1"/>
          </w:tcPr>
          <w:p w14:paraId="51A52891" w14:textId="77777777" w:rsidR="00220F88" w:rsidRPr="00831A4E" w:rsidRDefault="00220F88" w:rsidP="008B6724">
            <w:pPr>
              <w:spacing w:before="100" w:beforeAutospacing="1" w:after="100" w:afterAutospacing="1"/>
              <w:contextualSpacing/>
              <w:rPr>
                <w:sz w:val="16"/>
                <w:szCs w:val="16"/>
              </w:rPr>
            </w:pPr>
          </w:p>
        </w:tc>
      </w:tr>
      <w:tr w:rsidR="00220F88" w:rsidRPr="00831A4E" w14:paraId="4B84802B" w14:textId="77777777" w:rsidTr="008B6724">
        <w:tc>
          <w:tcPr>
            <w:tcW w:w="404" w:type="pct"/>
          </w:tcPr>
          <w:p w14:paraId="7BD0EF1E" w14:textId="77777777" w:rsidR="00220F88" w:rsidRPr="00C97215" w:rsidRDefault="00220F88" w:rsidP="008B6724">
            <w:pPr>
              <w:spacing w:before="100" w:beforeAutospacing="1" w:after="100" w:afterAutospacing="1"/>
              <w:contextualSpacing/>
              <w:rPr>
                <w:sz w:val="16"/>
                <w:szCs w:val="16"/>
              </w:rPr>
            </w:pPr>
            <w:r w:rsidRPr="00651B1E">
              <w:rPr>
                <w:sz w:val="16"/>
                <w:szCs w:val="16"/>
                <w:rPrChange w:id="11" w:author="Gaëlle Martin-Cocher [2]" w:date="2023-06-28T10:48:00Z">
                  <w:rPr/>
                </w:rPrChange>
              </w:rPr>
              <w:t>91.1</w:t>
            </w:r>
          </w:p>
        </w:tc>
        <w:tc>
          <w:tcPr>
            <w:tcW w:w="925" w:type="pct"/>
          </w:tcPr>
          <w:p w14:paraId="19725D7E" w14:textId="77777777" w:rsidR="00220F88" w:rsidRPr="00C97215" w:rsidRDefault="00220F88" w:rsidP="008B6724">
            <w:pPr>
              <w:spacing w:before="100" w:beforeAutospacing="1" w:after="100" w:afterAutospacing="1"/>
              <w:contextualSpacing/>
              <w:rPr>
                <w:sz w:val="16"/>
                <w:szCs w:val="16"/>
              </w:rPr>
            </w:pPr>
            <w:r w:rsidRPr="00651B1E">
              <w:rPr>
                <w:sz w:val="16"/>
                <w:szCs w:val="16"/>
                <w:rPrChange w:id="12" w:author="Gaëlle Martin-Cocher [2]" w:date="2023-06-28T10:48:00Z">
                  <w:rPr/>
                </w:rPrChange>
              </w:rPr>
              <w:t xml:space="preserve"> </w:t>
            </w:r>
            <w:r w:rsidRPr="00EC1F80">
              <w:rPr>
                <w:color w:val="FF0000"/>
                <w:sz w:val="16"/>
                <w:szCs w:val="16"/>
                <w:rPrChange w:id="13" w:author="Gaëlle Martin-Cocher [2]" w:date="2023-06-28T10:48:00Z">
                  <w:rPr/>
                </w:rPrChange>
              </w:rPr>
              <w:t xml:space="preserve">This metadata will be defined in updated versions. </w:t>
            </w:r>
          </w:p>
        </w:tc>
        <w:tc>
          <w:tcPr>
            <w:tcW w:w="1334" w:type="pct"/>
            <w:shd w:val="clear" w:color="auto" w:fill="auto"/>
          </w:tcPr>
          <w:p w14:paraId="53796D89"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746BF489"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6C912ED1" w14:textId="77777777" w:rsidR="00220F88" w:rsidRPr="00831A4E" w:rsidRDefault="00220F88" w:rsidP="008B6724">
            <w:pPr>
              <w:spacing w:before="100" w:beforeAutospacing="1" w:after="100" w:afterAutospacing="1"/>
              <w:contextualSpacing/>
              <w:rPr>
                <w:sz w:val="16"/>
                <w:szCs w:val="16"/>
              </w:rPr>
            </w:pPr>
            <w:r w:rsidRPr="008A34E1">
              <w:rPr>
                <w:color w:val="FF0000"/>
                <w:sz w:val="16"/>
                <w:szCs w:val="16"/>
              </w:rPr>
              <w:t>Unclear what that means. Not a requirement per se.  delete</w:t>
            </w:r>
            <w:r>
              <w:rPr>
                <w:color w:val="FF0000"/>
                <w:sz w:val="16"/>
                <w:szCs w:val="16"/>
              </w:rPr>
              <w:t xml:space="preserve"> and integrate as note in 91</w:t>
            </w:r>
            <w:r w:rsidRPr="008A34E1">
              <w:rPr>
                <w:color w:val="FF0000"/>
                <w:sz w:val="16"/>
                <w:szCs w:val="16"/>
              </w:rPr>
              <w:t>?</w:t>
            </w:r>
          </w:p>
        </w:tc>
        <w:tc>
          <w:tcPr>
            <w:tcW w:w="704" w:type="pct"/>
            <w:shd w:val="clear" w:color="auto" w:fill="FFFFFF" w:themeFill="background1"/>
          </w:tcPr>
          <w:p w14:paraId="18BDFC4B" w14:textId="77777777" w:rsidR="00220F88" w:rsidRPr="00831A4E" w:rsidRDefault="00220F88" w:rsidP="008B6724">
            <w:pPr>
              <w:spacing w:before="100" w:beforeAutospacing="1" w:after="100" w:afterAutospacing="1"/>
              <w:contextualSpacing/>
              <w:rPr>
                <w:sz w:val="16"/>
                <w:szCs w:val="16"/>
              </w:rPr>
            </w:pPr>
          </w:p>
        </w:tc>
      </w:tr>
      <w:tr w:rsidR="00220F88" w:rsidRPr="00831A4E" w14:paraId="66DD4635" w14:textId="77777777" w:rsidTr="008B6724">
        <w:tc>
          <w:tcPr>
            <w:tcW w:w="404" w:type="pct"/>
          </w:tcPr>
          <w:p w14:paraId="3535D0EE" w14:textId="77777777" w:rsidR="00220F88" w:rsidRPr="00C97215" w:rsidRDefault="00220F88" w:rsidP="008B6724">
            <w:pPr>
              <w:spacing w:before="100" w:beforeAutospacing="1" w:after="100" w:afterAutospacing="1"/>
              <w:contextualSpacing/>
              <w:rPr>
                <w:sz w:val="16"/>
                <w:szCs w:val="16"/>
              </w:rPr>
            </w:pPr>
            <w:r w:rsidRPr="00651B1E">
              <w:rPr>
                <w:sz w:val="16"/>
                <w:szCs w:val="16"/>
                <w:rPrChange w:id="14" w:author="Gaëlle Martin-Cocher [2]" w:date="2023-06-28T10:48:00Z">
                  <w:rPr/>
                </w:rPrChange>
              </w:rPr>
              <w:t>92</w:t>
            </w:r>
          </w:p>
        </w:tc>
        <w:tc>
          <w:tcPr>
            <w:tcW w:w="925" w:type="pct"/>
            <w:shd w:val="clear" w:color="auto" w:fill="B6DDE8" w:themeFill="accent5" w:themeFillTint="66"/>
          </w:tcPr>
          <w:p w14:paraId="6C9D1619" w14:textId="77777777" w:rsidR="00220F88" w:rsidRPr="00C97215" w:rsidRDefault="00220F88" w:rsidP="008B6724">
            <w:pPr>
              <w:spacing w:before="100" w:beforeAutospacing="1" w:after="100" w:afterAutospacing="1"/>
              <w:contextualSpacing/>
              <w:rPr>
                <w:sz w:val="16"/>
                <w:szCs w:val="16"/>
              </w:rPr>
            </w:pPr>
            <w:r w:rsidRPr="00651B1E">
              <w:rPr>
                <w:sz w:val="16"/>
                <w:szCs w:val="16"/>
                <w:rPrChange w:id="15" w:author="Gaëlle Martin-Cocher [2]" w:date="2023-06-28T10:48:00Z">
                  <w:rPr/>
                </w:rPrChange>
              </w:rPr>
              <w:t xml:space="preserve"> The specification shall support replacement of 6DoF content media data. </w:t>
            </w:r>
          </w:p>
        </w:tc>
        <w:tc>
          <w:tcPr>
            <w:tcW w:w="1334" w:type="pct"/>
            <w:shd w:val="clear" w:color="auto" w:fill="auto"/>
          </w:tcPr>
          <w:p w14:paraId="61659C8A"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123343DC"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53BF0DB6" w14:textId="77777777" w:rsidR="00220F88" w:rsidRDefault="00220F88" w:rsidP="008B6724">
            <w:pPr>
              <w:spacing w:before="100" w:beforeAutospacing="1" w:after="100" w:afterAutospacing="1"/>
              <w:contextualSpacing/>
              <w:rPr>
                <w:sz w:val="16"/>
                <w:szCs w:val="16"/>
              </w:rPr>
            </w:pPr>
            <w:r>
              <w:rPr>
                <w:sz w:val="16"/>
                <w:szCs w:val="16"/>
              </w:rPr>
              <w:t xml:space="preserve">Completed </w:t>
            </w:r>
            <w:r w:rsidRPr="0042245B">
              <w:rPr>
                <w:sz w:val="16"/>
                <w:szCs w:val="16"/>
              </w:rPr>
              <w:t>in interactivity extension if "replacement" means setting a spatial transformation of a graph node</w:t>
            </w:r>
            <w:r>
              <w:rPr>
                <w:sz w:val="16"/>
                <w:szCs w:val="16"/>
              </w:rPr>
              <w:t xml:space="preserve">. </w:t>
            </w:r>
          </w:p>
          <w:p w14:paraId="637DE132" w14:textId="77777777" w:rsidR="00220F88" w:rsidRPr="00831A4E" w:rsidRDefault="00220F88" w:rsidP="008B6724">
            <w:pPr>
              <w:spacing w:before="100" w:beforeAutospacing="1" w:after="100" w:afterAutospacing="1"/>
              <w:contextualSpacing/>
              <w:rPr>
                <w:sz w:val="16"/>
                <w:szCs w:val="16"/>
              </w:rPr>
            </w:pPr>
            <w:r w:rsidRPr="00F71803">
              <w:rPr>
                <w:color w:val="FF0000"/>
                <w:sz w:val="16"/>
                <w:szCs w:val="16"/>
              </w:rPr>
              <w:t>Otherwise, unsure</w:t>
            </w:r>
          </w:p>
        </w:tc>
        <w:tc>
          <w:tcPr>
            <w:tcW w:w="704" w:type="pct"/>
            <w:shd w:val="clear" w:color="auto" w:fill="FFFFFF" w:themeFill="background1"/>
          </w:tcPr>
          <w:p w14:paraId="6F353273" w14:textId="77777777" w:rsidR="00220F88" w:rsidRPr="00831A4E" w:rsidRDefault="00220F88" w:rsidP="008B6724">
            <w:pPr>
              <w:spacing w:before="100" w:beforeAutospacing="1" w:after="100" w:afterAutospacing="1"/>
              <w:contextualSpacing/>
              <w:rPr>
                <w:sz w:val="16"/>
                <w:szCs w:val="16"/>
              </w:rPr>
            </w:pPr>
          </w:p>
        </w:tc>
      </w:tr>
      <w:tr w:rsidR="00220F88" w:rsidRPr="00831A4E" w14:paraId="7633389F" w14:textId="77777777" w:rsidTr="008B6724">
        <w:tc>
          <w:tcPr>
            <w:tcW w:w="404" w:type="pct"/>
          </w:tcPr>
          <w:p w14:paraId="51DB56C4" w14:textId="77777777" w:rsidR="00220F88" w:rsidRPr="00C97215" w:rsidRDefault="00220F88" w:rsidP="008B6724">
            <w:pPr>
              <w:spacing w:before="100" w:beforeAutospacing="1" w:after="100" w:afterAutospacing="1"/>
              <w:contextualSpacing/>
              <w:rPr>
                <w:sz w:val="16"/>
                <w:szCs w:val="16"/>
              </w:rPr>
            </w:pPr>
            <w:r w:rsidRPr="00651B1E">
              <w:rPr>
                <w:sz w:val="16"/>
                <w:szCs w:val="16"/>
                <w:rPrChange w:id="16" w:author="Gaëlle Martin-Cocher [2]" w:date="2023-06-28T10:48:00Z">
                  <w:rPr/>
                </w:rPrChange>
              </w:rPr>
              <w:lastRenderedPageBreak/>
              <w:t>92.1</w:t>
            </w:r>
          </w:p>
        </w:tc>
        <w:tc>
          <w:tcPr>
            <w:tcW w:w="925" w:type="pct"/>
            <w:shd w:val="clear" w:color="auto" w:fill="FBD4B4" w:themeFill="accent6" w:themeFillTint="66"/>
          </w:tcPr>
          <w:p w14:paraId="669C6C2D" w14:textId="77777777" w:rsidR="00220F88" w:rsidRPr="00C97215" w:rsidRDefault="00220F88" w:rsidP="008B6724">
            <w:pPr>
              <w:spacing w:before="100" w:beforeAutospacing="1" w:after="100" w:afterAutospacing="1"/>
              <w:contextualSpacing/>
              <w:rPr>
                <w:sz w:val="16"/>
                <w:szCs w:val="16"/>
              </w:rPr>
            </w:pPr>
            <w:r w:rsidRPr="00651B1E">
              <w:rPr>
                <w:sz w:val="16"/>
                <w:szCs w:val="16"/>
                <w:rPrChange w:id="17" w:author="Gaëlle Martin-Cocher [2]" w:date="2023-06-28T10:48:00Z">
                  <w:rPr/>
                </w:rPrChange>
              </w:rPr>
              <w:t>"The specification shall support metadata for the processing of object features, namely preserving and replacing features for objects in a scene, either by the client, or in the network.</w:t>
            </w:r>
          </w:p>
        </w:tc>
        <w:tc>
          <w:tcPr>
            <w:tcW w:w="1334" w:type="pct"/>
            <w:shd w:val="clear" w:color="auto" w:fill="auto"/>
          </w:tcPr>
          <w:p w14:paraId="19EEE56C" w14:textId="77777777" w:rsidR="00220F88" w:rsidRPr="00C97215" w:rsidRDefault="00220F88" w:rsidP="008B6724">
            <w:pPr>
              <w:spacing w:before="100" w:beforeAutospacing="1" w:after="100" w:afterAutospacing="1"/>
              <w:contextualSpacing/>
              <w:rPr>
                <w:sz w:val="16"/>
                <w:szCs w:val="16"/>
              </w:rPr>
            </w:pPr>
            <w:r>
              <w:rPr>
                <w:sz w:val="16"/>
                <w:szCs w:val="16"/>
              </w:rPr>
              <w:t xml:space="preserve">Seems to be gltf </w:t>
            </w:r>
          </w:p>
        </w:tc>
        <w:tc>
          <w:tcPr>
            <w:tcW w:w="908" w:type="pct"/>
            <w:shd w:val="clear" w:color="auto" w:fill="FFFFFF" w:themeFill="background1"/>
          </w:tcPr>
          <w:p w14:paraId="7CE4295C"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D6E3BC" w:themeFill="accent3" w:themeFillTint="66"/>
          </w:tcPr>
          <w:p w14:paraId="5813B96A" w14:textId="77777777" w:rsidR="00220F88" w:rsidRPr="00831A4E" w:rsidRDefault="00220F88" w:rsidP="008B6724">
            <w:pPr>
              <w:spacing w:before="100" w:beforeAutospacing="1" w:after="100" w:afterAutospacing="1"/>
              <w:contextualSpacing/>
              <w:rPr>
                <w:sz w:val="16"/>
                <w:szCs w:val="16"/>
              </w:rPr>
            </w:pPr>
            <w:r>
              <w:rPr>
                <w:sz w:val="16"/>
                <w:szCs w:val="16"/>
              </w:rPr>
              <w:t>Completed</w:t>
            </w:r>
          </w:p>
        </w:tc>
        <w:tc>
          <w:tcPr>
            <w:tcW w:w="704" w:type="pct"/>
            <w:shd w:val="clear" w:color="auto" w:fill="FFFFFF" w:themeFill="background1"/>
          </w:tcPr>
          <w:p w14:paraId="07BCEF41" w14:textId="77777777" w:rsidR="00220F88" w:rsidRPr="00831A4E" w:rsidRDefault="00220F88" w:rsidP="008B6724">
            <w:pPr>
              <w:spacing w:before="100" w:beforeAutospacing="1" w:after="100" w:afterAutospacing="1"/>
              <w:contextualSpacing/>
              <w:rPr>
                <w:sz w:val="16"/>
                <w:szCs w:val="16"/>
              </w:rPr>
            </w:pPr>
          </w:p>
        </w:tc>
      </w:tr>
      <w:tr w:rsidR="00220F88" w:rsidRPr="00831A4E" w14:paraId="6F19D8E8" w14:textId="77777777" w:rsidTr="008B6724">
        <w:tc>
          <w:tcPr>
            <w:tcW w:w="3571" w:type="pct"/>
            <w:gridSpan w:val="4"/>
            <w:shd w:val="clear" w:color="auto" w:fill="B2A1C7" w:themeFill="accent4" w:themeFillTint="99"/>
          </w:tcPr>
          <w:p w14:paraId="26102BD1" w14:textId="77777777" w:rsidR="00220F88" w:rsidRPr="00831A4E" w:rsidRDefault="00220F88" w:rsidP="008B6724">
            <w:pPr>
              <w:spacing w:before="100" w:beforeAutospacing="1" w:after="100" w:afterAutospacing="1"/>
              <w:contextualSpacing/>
              <w:rPr>
                <w:sz w:val="16"/>
                <w:szCs w:val="16"/>
              </w:rPr>
            </w:pPr>
            <w:ins w:id="18" w:author="Gaëlle Martin-Cocher" w:date="2023-06-28T10:50:00Z">
              <w:r w:rsidRPr="00135C60">
                <w:rPr>
                  <w:sz w:val="16"/>
                  <w:szCs w:val="16"/>
                </w:rPr>
                <w:t>Multi-User Interactivity</w:t>
              </w:r>
            </w:ins>
          </w:p>
        </w:tc>
        <w:tc>
          <w:tcPr>
            <w:tcW w:w="725" w:type="pct"/>
            <w:shd w:val="clear" w:color="auto" w:fill="B2A1C7" w:themeFill="accent4" w:themeFillTint="99"/>
          </w:tcPr>
          <w:p w14:paraId="556DB4BC" w14:textId="77777777" w:rsidR="00220F88" w:rsidRPr="00831A4E" w:rsidRDefault="00220F88" w:rsidP="008B6724">
            <w:pPr>
              <w:spacing w:before="100" w:beforeAutospacing="1" w:after="100" w:afterAutospacing="1"/>
              <w:contextualSpacing/>
              <w:rPr>
                <w:sz w:val="16"/>
                <w:szCs w:val="16"/>
              </w:rPr>
            </w:pPr>
          </w:p>
        </w:tc>
        <w:tc>
          <w:tcPr>
            <w:tcW w:w="704" w:type="pct"/>
            <w:shd w:val="clear" w:color="auto" w:fill="B2A1C7" w:themeFill="accent4" w:themeFillTint="99"/>
          </w:tcPr>
          <w:p w14:paraId="6CBB78E5" w14:textId="77777777" w:rsidR="00220F88" w:rsidRPr="00831A4E" w:rsidRDefault="00220F88" w:rsidP="008B6724">
            <w:pPr>
              <w:spacing w:before="100" w:beforeAutospacing="1" w:after="100" w:afterAutospacing="1"/>
              <w:contextualSpacing/>
              <w:rPr>
                <w:sz w:val="16"/>
                <w:szCs w:val="16"/>
              </w:rPr>
            </w:pPr>
          </w:p>
        </w:tc>
      </w:tr>
      <w:tr w:rsidR="00220F88" w:rsidRPr="00831A4E" w14:paraId="62FC06B3" w14:textId="77777777" w:rsidTr="008B6724">
        <w:tc>
          <w:tcPr>
            <w:tcW w:w="404" w:type="pct"/>
          </w:tcPr>
          <w:p w14:paraId="4DA335E4" w14:textId="77777777" w:rsidR="00220F88" w:rsidRPr="00C97215" w:rsidRDefault="00220F88" w:rsidP="008B6724">
            <w:pPr>
              <w:spacing w:before="100" w:beforeAutospacing="1" w:after="100" w:afterAutospacing="1"/>
              <w:contextualSpacing/>
              <w:rPr>
                <w:sz w:val="16"/>
                <w:szCs w:val="16"/>
              </w:rPr>
            </w:pPr>
            <w:r w:rsidRPr="00510800">
              <w:rPr>
                <w:sz w:val="16"/>
                <w:szCs w:val="16"/>
              </w:rPr>
              <w:t>93</w:t>
            </w:r>
          </w:p>
        </w:tc>
        <w:tc>
          <w:tcPr>
            <w:tcW w:w="925" w:type="pct"/>
            <w:shd w:val="clear" w:color="auto" w:fill="B6DDE8" w:themeFill="accent5" w:themeFillTint="66"/>
            <w:vAlign w:val="center"/>
          </w:tcPr>
          <w:p w14:paraId="09573E2E" w14:textId="77777777" w:rsidR="00220F88" w:rsidRPr="00C97215" w:rsidRDefault="00220F88" w:rsidP="008B6724">
            <w:pPr>
              <w:spacing w:before="100" w:beforeAutospacing="1" w:after="100" w:afterAutospacing="1"/>
              <w:contextualSpacing/>
              <w:rPr>
                <w:sz w:val="16"/>
                <w:szCs w:val="16"/>
              </w:rPr>
            </w:pPr>
            <w:r w:rsidRPr="00510800">
              <w:rPr>
                <w:sz w:val="16"/>
                <w:szCs w:val="16"/>
              </w:rPr>
              <w:t xml:space="preserve">The specification shall enable realistic composition of user-embodiment within 6DoF content media. </w:t>
            </w:r>
            <w:r w:rsidRPr="00510800">
              <w:rPr>
                <w:sz w:val="16"/>
                <w:szCs w:val="16"/>
              </w:rPr>
              <w:br/>
              <w:t>Note: Such composition may, e.g., include delivering proper lighting information and some form of geometry information of the scene so user-embodiment is rendered with realistic lighting and shadows.</w:t>
            </w:r>
          </w:p>
        </w:tc>
        <w:tc>
          <w:tcPr>
            <w:tcW w:w="1334" w:type="pct"/>
            <w:shd w:val="clear" w:color="auto" w:fill="auto"/>
          </w:tcPr>
          <w:p w14:paraId="72F90FB9"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57DD2211"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5970DBBD" w14:textId="77777777" w:rsidR="00220F88" w:rsidRDefault="00220F88" w:rsidP="008B6724">
            <w:pPr>
              <w:spacing w:before="100" w:beforeAutospacing="1" w:after="100" w:afterAutospacing="1"/>
              <w:contextualSpacing/>
              <w:rPr>
                <w:sz w:val="16"/>
                <w:szCs w:val="16"/>
              </w:rPr>
            </w:pPr>
            <w:r>
              <w:rPr>
                <w:sz w:val="16"/>
                <w:szCs w:val="16"/>
              </w:rPr>
              <w:t xml:space="preserve">Partial support with Avatar extension, </w:t>
            </w:r>
          </w:p>
          <w:p w14:paraId="59AABB46" w14:textId="77777777" w:rsidR="00220F88" w:rsidRPr="00831A4E" w:rsidRDefault="00220F88" w:rsidP="008B6724">
            <w:pPr>
              <w:spacing w:before="100" w:beforeAutospacing="1" w:after="100" w:afterAutospacing="1"/>
              <w:contextualSpacing/>
              <w:rPr>
                <w:sz w:val="16"/>
                <w:szCs w:val="16"/>
              </w:rPr>
            </w:pPr>
            <w:r>
              <w:rPr>
                <w:sz w:val="16"/>
                <w:szCs w:val="16"/>
              </w:rPr>
              <w:t xml:space="preserve">Additional support likely needed in </w:t>
            </w:r>
            <w:r w:rsidRPr="00810005">
              <w:rPr>
                <w:color w:val="FF0000"/>
                <w:sz w:val="16"/>
                <w:szCs w:val="16"/>
              </w:rPr>
              <w:t>phase 3</w:t>
            </w:r>
          </w:p>
        </w:tc>
        <w:tc>
          <w:tcPr>
            <w:tcW w:w="704" w:type="pct"/>
            <w:shd w:val="clear" w:color="auto" w:fill="FFFFFF" w:themeFill="background1"/>
          </w:tcPr>
          <w:p w14:paraId="05DF4F90" w14:textId="77777777" w:rsidR="00220F88" w:rsidRPr="00831A4E" w:rsidRDefault="00220F88" w:rsidP="008B6724">
            <w:pPr>
              <w:spacing w:before="100" w:beforeAutospacing="1" w:after="100" w:afterAutospacing="1"/>
              <w:contextualSpacing/>
              <w:rPr>
                <w:sz w:val="16"/>
                <w:szCs w:val="16"/>
              </w:rPr>
            </w:pPr>
          </w:p>
        </w:tc>
      </w:tr>
      <w:tr w:rsidR="00220F88" w:rsidRPr="00831A4E" w14:paraId="120AA752" w14:textId="77777777" w:rsidTr="008B6724">
        <w:tc>
          <w:tcPr>
            <w:tcW w:w="404" w:type="pct"/>
          </w:tcPr>
          <w:p w14:paraId="7999F47D" w14:textId="77777777" w:rsidR="00220F88" w:rsidRPr="00C97215" w:rsidRDefault="00220F88" w:rsidP="008B6724">
            <w:pPr>
              <w:spacing w:before="100" w:beforeAutospacing="1" w:after="100" w:afterAutospacing="1"/>
              <w:contextualSpacing/>
              <w:rPr>
                <w:sz w:val="16"/>
                <w:szCs w:val="16"/>
              </w:rPr>
            </w:pPr>
            <w:r w:rsidRPr="00510800">
              <w:rPr>
                <w:sz w:val="16"/>
                <w:szCs w:val="16"/>
              </w:rPr>
              <w:t>94</w:t>
            </w:r>
          </w:p>
        </w:tc>
        <w:tc>
          <w:tcPr>
            <w:tcW w:w="925" w:type="pct"/>
            <w:shd w:val="clear" w:color="auto" w:fill="B6DDE8" w:themeFill="accent5" w:themeFillTint="66"/>
            <w:vAlign w:val="center"/>
          </w:tcPr>
          <w:p w14:paraId="22455C18" w14:textId="77777777" w:rsidR="00220F88" w:rsidRPr="00C97215" w:rsidRDefault="00220F88" w:rsidP="008B6724">
            <w:pPr>
              <w:spacing w:before="100" w:beforeAutospacing="1" w:after="100" w:afterAutospacing="1"/>
              <w:contextualSpacing/>
              <w:rPr>
                <w:sz w:val="16"/>
                <w:szCs w:val="16"/>
              </w:rPr>
            </w:pPr>
            <w:r w:rsidRPr="00510800">
              <w:rPr>
                <w:sz w:val="16"/>
                <w:szCs w:val="16"/>
              </w:rPr>
              <w:t>The specification shall support rendering of other users in 6DoF content media, including possible speech or audio from other users.</w:t>
            </w:r>
          </w:p>
        </w:tc>
        <w:tc>
          <w:tcPr>
            <w:tcW w:w="1334" w:type="pct"/>
            <w:shd w:val="clear" w:color="auto" w:fill="auto"/>
          </w:tcPr>
          <w:p w14:paraId="59EAC1C9"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1E191749"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439F0823" w14:textId="77777777" w:rsidR="00220F88" w:rsidRDefault="00220F88" w:rsidP="008B6724">
            <w:pPr>
              <w:spacing w:before="100" w:beforeAutospacing="1" w:after="100" w:afterAutospacing="1"/>
              <w:contextualSpacing/>
              <w:rPr>
                <w:sz w:val="16"/>
                <w:szCs w:val="16"/>
              </w:rPr>
            </w:pPr>
            <w:r>
              <w:rPr>
                <w:sz w:val="16"/>
                <w:szCs w:val="16"/>
              </w:rPr>
              <w:t>Partial support with Avatar extension</w:t>
            </w:r>
          </w:p>
          <w:p w14:paraId="4707FE88" w14:textId="77777777" w:rsidR="00220F88" w:rsidRPr="00831A4E" w:rsidRDefault="00220F88" w:rsidP="008B6724">
            <w:pPr>
              <w:spacing w:before="100" w:beforeAutospacing="1" w:after="100" w:afterAutospacing="1"/>
              <w:contextualSpacing/>
              <w:rPr>
                <w:sz w:val="16"/>
                <w:szCs w:val="16"/>
              </w:rPr>
            </w:pPr>
            <w:r>
              <w:rPr>
                <w:sz w:val="16"/>
                <w:szCs w:val="16"/>
              </w:rPr>
              <w:t xml:space="preserve">Additional support likely needed in </w:t>
            </w:r>
            <w:r w:rsidRPr="00810005">
              <w:rPr>
                <w:color w:val="FF0000"/>
                <w:sz w:val="16"/>
                <w:szCs w:val="16"/>
              </w:rPr>
              <w:t>phase 3</w:t>
            </w:r>
          </w:p>
        </w:tc>
        <w:tc>
          <w:tcPr>
            <w:tcW w:w="704" w:type="pct"/>
            <w:shd w:val="clear" w:color="auto" w:fill="FFFFFF" w:themeFill="background1"/>
          </w:tcPr>
          <w:p w14:paraId="18BC7CC1" w14:textId="77777777" w:rsidR="00220F88" w:rsidRPr="00831A4E" w:rsidRDefault="00220F88" w:rsidP="008B6724">
            <w:pPr>
              <w:spacing w:before="100" w:beforeAutospacing="1" w:after="100" w:afterAutospacing="1"/>
              <w:contextualSpacing/>
              <w:rPr>
                <w:sz w:val="16"/>
                <w:szCs w:val="16"/>
              </w:rPr>
            </w:pPr>
          </w:p>
        </w:tc>
      </w:tr>
      <w:tr w:rsidR="00220F88" w:rsidRPr="00831A4E" w14:paraId="63C6592C" w14:textId="77777777" w:rsidTr="008B6724">
        <w:tc>
          <w:tcPr>
            <w:tcW w:w="404" w:type="pct"/>
          </w:tcPr>
          <w:p w14:paraId="3DC1B8E6" w14:textId="77777777" w:rsidR="00220F88" w:rsidRPr="00C97215" w:rsidRDefault="00220F88" w:rsidP="008B6724">
            <w:pPr>
              <w:spacing w:before="100" w:beforeAutospacing="1" w:after="100" w:afterAutospacing="1"/>
              <w:contextualSpacing/>
              <w:rPr>
                <w:sz w:val="16"/>
                <w:szCs w:val="16"/>
              </w:rPr>
            </w:pPr>
            <w:r w:rsidRPr="00510800">
              <w:rPr>
                <w:sz w:val="16"/>
                <w:szCs w:val="16"/>
              </w:rPr>
              <w:t>95</w:t>
            </w:r>
          </w:p>
        </w:tc>
        <w:tc>
          <w:tcPr>
            <w:tcW w:w="925" w:type="pct"/>
            <w:shd w:val="clear" w:color="auto" w:fill="B6DDE8" w:themeFill="accent5" w:themeFillTint="66"/>
            <w:vAlign w:val="center"/>
          </w:tcPr>
          <w:p w14:paraId="4BDF2DAA" w14:textId="77777777" w:rsidR="00220F88" w:rsidRPr="00C97215" w:rsidRDefault="00220F88" w:rsidP="008B6724">
            <w:pPr>
              <w:spacing w:before="100" w:beforeAutospacing="1" w:after="100" w:afterAutospacing="1"/>
              <w:contextualSpacing/>
              <w:rPr>
                <w:sz w:val="16"/>
                <w:szCs w:val="16"/>
              </w:rPr>
            </w:pPr>
            <w:r w:rsidRPr="00510800">
              <w:rPr>
                <w:sz w:val="16"/>
                <w:szCs w:val="16"/>
              </w:rPr>
              <w:t xml:space="preserve"> The specification shall enable multi-user</w:t>
            </w:r>
            <w:del w:id="19" w:author="Gaëlle Martin-Cocher" w:date="2023-06-28T10:52:00Z">
              <w:r w:rsidRPr="00510800" w:rsidDel="007D4B93">
                <w:rPr>
                  <w:sz w:val="16"/>
                  <w:szCs w:val="16"/>
                </w:rPr>
                <w:delText xml:space="preserve"> </w:delText>
              </w:r>
            </w:del>
            <w:r w:rsidRPr="00510800">
              <w:rPr>
                <w:sz w:val="16"/>
                <w:szCs w:val="16"/>
              </w:rPr>
              <w:t xml:space="preserve"> immersive applications in which several users are experiencing the same</w:t>
            </w:r>
            <w:del w:id="20" w:author="Gaëlle Martin-Cocher" w:date="2023-06-28T10:52:00Z">
              <w:r w:rsidRPr="00510800" w:rsidDel="007D4B93">
                <w:rPr>
                  <w:sz w:val="16"/>
                  <w:szCs w:val="16"/>
                </w:rPr>
                <w:delText xml:space="preserve"> </w:delText>
              </w:r>
            </w:del>
            <w:r w:rsidRPr="00510800">
              <w:rPr>
                <w:sz w:val="16"/>
                <w:szCs w:val="16"/>
              </w:rPr>
              <w:t xml:space="preserve"> immersive experience together. </w:t>
            </w:r>
          </w:p>
        </w:tc>
        <w:tc>
          <w:tcPr>
            <w:tcW w:w="1334" w:type="pct"/>
            <w:shd w:val="clear" w:color="auto" w:fill="auto"/>
          </w:tcPr>
          <w:p w14:paraId="4BE7B1FE"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12A431F2"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401CCE21" w14:textId="77777777" w:rsidR="00220F88" w:rsidRPr="00831A4E" w:rsidRDefault="00220F88" w:rsidP="008B6724">
            <w:pPr>
              <w:spacing w:before="100" w:beforeAutospacing="1" w:after="100" w:afterAutospacing="1"/>
              <w:contextualSpacing/>
              <w:rPr>
                <w:sz w:val="16"/>
                <w:szCs w:val="16"/>
              </w:rPr>
            </w:pPr>
            <w:r>
              <w:rPr>
                <w:sz w:val="16"/>
                <w:szCs w:val="16"/>
              </w:rPr>
              <w:t xml:space="preserve">Not completed yet, To be addressed in </w:t>
            </w:r>
            <w:r w:rsidRPr="00492235">
              <w:rPr>
                <w:color w:val="FF0000"/>
                <w:sz w:val="16"/>
                <w:szCs w:val="16"/>
              </w:rPr>
              <w:t>AMD2</w:t>
            </w:r>
          </w:p>
        </w:tc>
        <w:tc>
          <w:tcPr>
            <w:tcW w:w="704" w:type="pct"/>
            <w:shd w:val="clear" w:color="auto" w:fill="FFFFFF" w:themeFill="background1"/>
          </w:tcPr>
          <w:p w14:paraId="2C1CB130" w14:textId="77777777" w:rsidR="00220F88" w:rsidRPr="00831A4E" w:rsidRDefault="00220F88" w:rsidP="008B6724">
            <w:pPr>
              <w:spacing w:before="100" w:beforeAutospacing="1" w:after="100" w:afterAutospacing="1"/>
              <w:contextualSpacing/>
              <w:rPr>
                <w:sz w:val="16"/>
                <w:szCs w:val="16"/>
              </w:rPr>
            </w:pPr>
          </w:p>
        </w:tc>
      </w:tr>
      <w:tr w:rsidR="00220F88" w:rsidRPr="00831A4E" w14:paraId="33F5D933" w14:textId="77777777" w:rsidTr="008B6724">
        <w:tc>
          <w:tcPr>
            <w:tcW w:w="404" w:type="pct"/>
          </w:tcPr>
          <w:p w14:paraId="4B57EBEA" w14:textId="77777777" w:rsidR="00220F88" w:rsidRPr="00C97215" w:rsidRDefault="00220F88" w:rsidP="008B6724">
            <w:pPr>
              <w:spacing w:before="100" w:beforeAutospacing="1" w:after="100" w:afterAutospacing="1"/>
              <w:contextualSpacing/>
              <w:rPr>
                <w:sz w:val="16"/>
                <w:szCs w:val="16"/>
              </w:rPr>
            </w:pPr>
            <w:r w:rsidRPr="00510800">
              <w:rPr>
                <w:sz w:val="16"/>
                <w:szCs w:val="16"/>
              </w:rPr>
              <w:t>95.1</w:t>
            </w:r>
          </w:p>
        </w:tc>
        <w:tc>
          <w:tcPr>
            <w:tcW w:w="925" w:type="pct"/>
            <w:shd w:val="clear" w:color="auto" w:fill="B6DDE8" w:themeFill="accent5" w:themeFillTint="66"/>
            <w:vAlign w:val="center"/>
          </w:tcPr>
          <w:p w14:paraId="07023E50" w14:textId="77777777" w:rsidR="00220F88" w:rsidRPr="00C97215" w:rsidRDefault="00220F88" w:rsidP="008B6724">
            <w:pPr>
              <w:spacing w:before="100" w:beforeAutospacing="1" w:after="100" w:afterAutospacing="1"/>
              <w:contextualSpacing/>
              <w:rPr>
                <w:sz w:val="16"/>
                <w:szCs w:val="16"/>
              </w:rPr>
            </w:pPr>
            <w:r w:rsidRPr="00510800">
              <w:rPr>
                <w:sz w:val="16"/>
                <w:szCs w:val="16"/>
              </w:rPr>
              <w:t xml:space="preserve"> It shall be possible to detect &amp; render interactions between users within the</w:t>
            </w:r>
            <w:del w:id="21" w:author="Gaëlle Martin-Cocher" w:date="2023-06-28T10:52:00Z">
              <w:r w:rsidRPr="00510800" w:rsidDel="007D4B93">
                <w:rPr>
                  <w:sz w:val="16"/>
                  <w:szCs w:val="16"/>
                </w:rPr>
                <w:delText xml:space="preserve"> </w:delText>
              </w:r>
            </w:del>
            <w:r w:rsidRPr="00510800">
              <w:rPr>
                <w:sz w:val="16"/>
                <w:szCs w:val="16"/>
              </w:rPr>
              <w:t xml:space="preserve"> immersive environment.</w:t>
            </w:r>
          </w:p>
        </w:tc>
        <w:tc>
          <w:tcPr>
            <w:tcW w:w="1334" w:type="pct"/>
            <w:shd w:val="clear" w:color="auto" w:fill="auto"/>
          </w:tcPr>
          <w:p w14:paraId="7C1D2F6B"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06B10A18"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50DCF5B0" w14:textId="77777777" w:rsidR="00220F88" w:rsidRPr="00831A4E" w:rsidRDefault="00220F88" w:rsidP="008B6724">
            <w:pPr>
              <w:spacing w:before="100" w:beforeAutospacing="1" w:after="100" w:afterAutospacing="1"/>
              <w:contextualSpacing/>
              <w:rPr>
                <w:sz w:val="16"/>
                <w:szCs w:val="16"/>
              </w:rPr>
            </w:pPr>
            <w:r>
              <w:rPr>
                <w:sz w:val="16"/>
                <w:szCs w:val="16"/>
              </w:rPr>
              <w:t>Not completed yet, To be addressed in</w:t>
            </w:r>
            <w:r w:rsidRPr="00492235">
              <w:rPr>
                <w:color w:val="FF0000"/>
                <w:sz w:val="16"/>
                <w:szCs w:val="16"/>
              </w:rPr>
              <w:t xml:space="preserve"> AMD2</w:t>
            </w:r>
          </w:p>
        </w:tc>
        <w:tc>
          <w:tcPr>
            <w:tcW w:w="704" w:type="pct"/>
            <w:shd w:val="clear" w:color="auto" w:fill="FFFFFF" w:themeFill="background1"/>
          </w:tcPr>
          <w:p w14:paraId="47CA38E7" w14:textId="77777777" w:rsidR="00220F88" w:rsidRPr="00831A4E" w:rsidRDefault="00220F88" w:rsidP="008B6724">
            <w:pPr>
              <w:spacing w:before="100" w:beforeAutospacing="1" w:after="100" w:afterAutospacing="1"/>
              <w:contextualSpacing/>
              <w:rPr>
                <w:sz w:val="16"/>
                <w:szCs w:val="16"/>
              </w:rPr>
            </w:pPr>
          </w:p>
        </w:tc>
      </w:tr>
      <w:tr w:rsidR="00220F88" w:rsidRPr="00831A4E" w14:paraId="638F0A00" w14:textId="77777777" w:rsidTr="008B6724">
        <w:tc>
          <w:tcPr>
            <w:tcW w:w="404" w:type="pct"/>
          </w:tcPr>
          <w:p w14:paraId="799A46DA" w14:textId="77777777" w:rsidR="00220F88" w:rsidRPr="00C97215" w:rsidRDefault="00220F88" w:rsidP="008B6724">
            <w:pPr>
              <w:spacing w:before="100" w:beforeAutospacing="1" w:after="100" w:afterAutospacing="1"/>
              <w:contextualSpacing/>
              <w:rPr>
                <w:sz w:val="16"/>
                <w:szCs w:val="16"/>
              </w:rPr>
            </w:pPr>
            <w:r w:rsidRPr="00510800">
              <w:rPr>
                <w:sz w:val="16"/>
                <w:szCs w:val="16"/>
              </w:rPr>
              <w:t>96</w:t>
            </w:r>
          </w:p>
        </w:tc>
        <w:tc>
          <w:tcPr>
            <w:tcW w:w="925" w:type="pct"/>
            <w:shd w:val="clear" w:color="auto" w:fill="FFFF00"/>
            <w:vAlign w:val="center"/>
          </w:tcPr>
          <w:p w14:paraId="2E9D046B" w14:textId="77777777" w:rsidR="00220F88" w:rsidRPr="00C97215" w:rsidRDefault="00220F88" w:rsidP="008B6724">
            <w:pPr>
              <w:spacing w:before="100" w:beforeAutospacing="1" w:after="100" w:afterAutospacing="1"/>
              <w:contextualSpacing/>
              <w:rPr>
                <w:sz w:val="16"/>
                <w:szCs w:val="16"/>
              </w:rPr>
            </w:pPr>
            <w:r w:rsidRPr="00510800">
              <w:rPr>
                <w:sz w:val="16"/>
                <w:szCs w:val="16"/>
              </w:rPr>
              <w:t>The specification shall support conveying metadata about the spatial alignment of a camera and the person that this camera is capturing, in the physical environment. This metadata shall include at least:</w:t>
            </w:r>
          </w:p>
        </w:tc>
        <w:tc>
          <w:tcPr>
            <w:tcW w:w="1334" w:type="pct"/>
            <w:shd w:val="clear" w:color="auto" w:fill="auto"/>
          </w:tcPr>
          <w:p w14:paraId="58BF5403" w14:textId="77777777" w:rsidR="00220F88" w:rsidRPr="00C97215" w:rsidRDefault="00220F88" w:rsidP="008B6724">
            <w:pPr>
              <w:spacing w:before="100" w:beforeAutospacing="1" w:after="100" w:afterAutospacing="1"/>
              <w:contextualSpacing/>
              <w:rPr>
                <w:sz w:val="16"/>
                <w:szCs w:val="16"/>
              </w:rPr>
            </w:pPr>
            <w:r>
              <w:rPr>
                <w:sz w:val="16"/>
                <w:szCs w:val="16"/>
              </w:rPr>
              <w:t>Gltf camera semantic as the basis for this</w:t>
            </w:r>
          </w:p>
        </w:tc>
        <w:tc>
          <w:tcPr>
            <w:tcW w:w="908" w:type="pct"/>
            <w:shd w:val="clear" w:color="auto" w:fill="FFFFFF" w:themeFill="background1"/>
          </w:tcPr>
          <w:p w14:paraId="3F06DA72"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auto"/>
          </w:tcPr>
          <w:p w14:paraId="04F71BB6" w14:textId="77777777" w:rsidR="00220F88" w:rsidRPr="00831A4E" w:rsidRDefault="00220F88" w:rsidP="008B6724">
            <w:pPr>
              <w:spacing w:before="100" w:beforeAutospacing="1" w:after="100" w:afterAutospacing="1"/>
              <w:contextualSpacing/>
              <w:rPr>
                <w:sz w:val="16"/>
                <w:szCs w:val="16"/>
              </w:rPr>
            </w:pPr>
          </w:p>
        </w:tc>
        <w:tc>
          <w:tcPr>
            <w:tcW w:w="704" w:type="pct"/>
            <w:shd w:val="clear" w:color="auto" w:fill="FFFFFF" w:themeFill="background1"/>
          </w:tcPr>
          <w:p w14:paraId="16EED5DC" w14:textId="77777777" w:rsidR="00220F88" w:rsidRPr="00831A4E" w:rsidRDefault="00220F88" w:rsidP="008B6724">
            <w:pPr>
              <w:spacing w:before="100" w:beforeAutospacing="1" w:after="100" w:afterAutospacing="1"/>
              <w:contextualSpacing/>
              <w:rPr>
                <w:sz w:val="16"/>
                <w:szCs w:val="16"/>
              </w:rPr>
            </w:pPr>
          </w:p>
        </w:tc>
      </w:tr>
      <w:tr w:rsidR="00220F88" w:rsidRPr="00831A4E" w14:paraId="0BE53F22" w14:textId="77777777" w:rsidTr="008B6724">
        <w:tc>
          <w:tcPr>
            <w:tcW w:w="404" w:type="pct"/>
          </w:tcPr>
          <w:p w14:paraId="017F7ADE" w14:textId="77777777" w:rsidR="00220F88" w:rsidRPr="00C97215" w:rsidRDefault="00220F88" w:rsidP="008B6724">
            <w:pPr>
              <w:spacing w:before="100" w:beforeAutospacing="1" w:after="100" w:afterAutospacing="1"/>
              <w:contextualSpacing/>
              <w:rPr>
                <w:sz w:val="16"/>
                <w:szCs w:val="16"/>
              </w:rPr>
            </w:pPr>
            <w:r w:rsidRPr="00510800">
              <w:rPr>
                <w:sz w:val="16"/>
                <w:szCs w:val="16"/>
              </w:rPr>
              <w:t>96.1</w:t>
            </w:r>
          </w:p>
        </w:tc>
        <w:tc>
          <w:tcPr>
            <w:tcW w:w="925" w:type="pct"/>
            <w:vAlign w:val="center"/>
          </w:tcPr>
          <w:p w14:paraId="12995A76" w14:textId="77777777" w:rsidR="00220F88" w:rsidRPr="00C97215" w:rsidRDefault="00220F88" w:rsidP="008B6724">
            <w:pPr>
              <w:spacing w:before="100" w:beforeAutospacing="1" w:after="100" w:afterAutospacing="1"/>
              <w:contextualSpacing/>
              <w:rPr>
                <w:sz w:val="16"/>
                <w:szCs w:val="16"/>
              </w:rPr>
            </w:pPr>
            <w:r w:rsidRPr="00510800">
              <w:rPr>
                <w:sz w:val="16"/>
                <w:szCs w:val="16"/>
              </w:rPr>
              <w:t>the distance between the camera and the captured person</w:t>
            </w:r>
          </w:p>
        </w:tc>
        <w:tc>
          <w:tcPr>
            <w:tcW w:w="1334" w:type="pct"/>
            <w:shd w:val="clear" w:color="auto" w:fill="auto"/>
          </w:tcPr>
          <w:p w14:paraId="2030231B"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71BF97AA"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5E2A3693" w14:textId="77777777" w:rsidR="00220F88" w:rsidRPr="00A76F1B" w:rsidRDefault="00220F88" w:rsidP="008B6724">
            <w:pPr>
              <w:spacing w:before="100" w:beforeAutospacing="1" w:after="100" w:afterAutospacing="1"/>
              <w:contextualSpacing/>
              <w:rPr>
                <w:color w:val="FF0000"/>
                <w:sz w:val="16"/>
                <w:szCs w:val="16"/>
              </w:rPr>
            </w:pPr>
            <w:r w:rsidRPr="00A76F1B">
              <w:rPr>
                <w:color w:val="FF0000"/>
                <w:sz w:val="16"/>
                <w:szCs w:val="16"/>
              </w:rPr>
              <w:t>???</w:t>
            </w:r>
          </w:p>
          <w:p w14:paraId="147C9785" w14:textId="77777777" w:rsidR="00220F88" w:rsidRPr="00831A4E" w:rsidRDefault="00220F88" w:rsidP="008B6724">
            <w:pPr>
              <w:spacing w:before="100" w:beforeAutospacing="1" w:after="100" w:afterAutospacing="1"/>
              <w:contextualSpacing/>
              <w:rPr>
                <w:sz w:val="16"/>
                <w:szCs w:val="16"/>
              </w:rPr>
            </w:pPr>
            <w:r>
              <w:rPr>
                <w:sz w:val="16"/>
                <w:szCs w:val="16"/>
              </w:rPr>
              <w:t>Seems similar to 114</w:t>
            </w:r>
          </w:p>
        </w:tc>
        <w:tc>
          <w:tcPr>
            <w:tcW w:w="704" w:type="pct"/>
            <w:shd w:val="clear" w:color="auto" w:fill="FFFFFF" w:themeFill="background1"/>
          </w:tcPr>
          <w:p w14:paraId="0ACD954C" w14:textId="77777777" w:rsidR="00220F88" w:rsidRPr="00831A4E" w:rsidRDefault="00220F88" w:rsidP="008B6724">
            <w:pPr>
              <w:spacing w:before="100" w:beforeAutospacing="1" w:after="100" w:afterAutospacing="1"/>
              <w:contextualSpacing/>
              <w:rPr>
                <w:sz w:val="16"/>
                <w:szCs w:val="16"/>
              </w:rPr>
            </w:pPr>
          </w:p>
        </w:tc>
      </w:tr>
      <w:tr w:rsidR="00220F88" w:rsidRPr="00831A4E" w14:paraId="376EE75A" w14:textId="77777777" w:rsidTr="008B6724">
        <w:tc>
          <w:tcPr>
            <w:tcW w:w="404" w:type="pct"/>
          </w:tcPr>
          <w:p w14:paraId="74B3A981" w14:textId="77777777" w:rsidR="00220F88" w:rsidRPr="00C97215" w:rsidRDefault="00220F88" w:rsidP="008B6724">
            <w:pPr>
              <w:spacing w:before="100" w:beforeAutospacing="1" w:after="100" w:afterAutospacing="1"/>
              <w:contextualSpacing/>
              <w:rPr>
                <w:sz w:val="16"/>
                <w:szCs w:val="16"/>
              </w:rPr>
            </w:pPr>
            <w:r w:rsidRPr="00510800">
              <w:rPr>
                <w:sz w:val="16"/>
                <w:szCs w:val="16"/>
              </w:rPr>
              <w:t>96.2</w:t>
            </w:r>
          </w:p>
        </w:tc>
        <w:tc>
          <w:tcPr>
            <w:tcW w:w="925" w:type="pct"/>
            <w:shd w:val="clear" w:color="auto" w:fill="FFFF00"/>
            <w:vAlign w:val="center"/>
          </w:tcPr>
          <w:p w14:paraId="2B7AB5DF" w14:textId="77777777" w:rsidR="00220F88" w:rsidRPr="00C97215" w:rsidRDefault="00220F88" w:rsidP="008B6724">
            <w:pPr>
              <w:spacing w:before="100" w:beforeAutospacing="1" w:after="100" w:afterAutospacing="1"/>
              <w:contextualSpacing/>
              <w:rPr>
                <w:sz w:val="16"/>
                <w:szCs w:val="16"/>
              </w:rPr>
            </w:pPr>
            <w:r w:rsidRPr="00510800">
              <w:rPr>
                <w:sz w:val="16"/>
                <w:szCs w:val="16"/>
              </w:rPr>
              <w:t>the orientation of the camera</w:t>
            </w:r>
          </w:p>
        </w:tc>
        <w:tc>
          <w:tcPr>
            <w:tcW w:w="1334" w:type="pct"/>
            <w:shd w:val="clear" w:color="auto" w:fill="auto"/>
          </w:tcPr>
          <w:p w14:paraId="1D9FF72B"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1CD9E738"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D6E3BC" w:themeFill="accent3" w:themeFillTint="66"/>
          </w:tcPr>
          <w:p w14:paraId="6E880477" w14:textId="77777777" w:rsidR="00220F88" w:rsidRPr="00831A4E" w:rsidRDefault="00220F88" w:rsidP="008B6724">
            <w:pPr>
              <w:spacing w:before="100" w:beforeAutospacing="1" w:after="100" w:afterAutospacing="1"/>
              <w:contextualSpacing/>
              <w:rPr>
                <w:sz w:val="16"/>
                <w:szCs w:val="16"/>
              </w:rPr>
            </w:pPr>
            <w:r>
              <w:rPr>
                <w:sz w:val="16"/>
                <w:szCs w:val="16"/>
              </w:rPr>
              <w:t xml:space="preserve">Completed: </w:t>
            </w:r>
            <w:r w:rsidRPr="00CF5399">
              <w:rPr>
                <w:sz w:val="16"/>
                <w:szCs w:val="16"/>
              </w:rPr>
              <w:t>camera properties can be retrieved via maf api</w:t>
            </w:r>
          </w:p>
        </w:tc>
        <w:tc>
          <w:tcPr>
            <w:tcW w:w="704" w:type="pct"/>
            <w:shd w:val="clear" w:color="auto" w:fill="FFFFFF" w:themeFill="background1"/>
          </w:tcPr>
          <w:p w14:paraId="7320411D" w14:textId="77777777" w:rsidR="00220F88" w:rsidRPr="00831A4E" w:rsidRDefault="00220F88" w:rsidP="008B6724">
            <w:pPr>
              <w:spacing w:before="100" w:beforeAutospacing="1" w:after="100" w:afterAutospacing="1"/>
              <w:contextualSpacing/>
              <w:rPr>
                <w:sz w:val="16"/>
                <w:szCs w:val="16"/>
              </w:rPr>
            </w:pPr>
          </w:p>
        </w:tc>
      </w:tr>
      <w:tr w:rsidR="00220F88" w:rsidRPr="00831A4E" w14:paraId="76B2B7D3" w14:textId="77777777" w:rsidTr="008B6724">
        <w:tc>
          <w:tcPr>
            <w:tcW w:w="404" w:type="pct"/>
          </w:tcPr>
          <w:p w14:paraId="34AE3E3D" w14:textId="77777777" w:rsidR="00220F88" w:rsidRPr="00C97215" w:rsidRDefault="00220F88" w:rsidP="008B6724">
            <w:pPr>
              <w:spacing w:before="100" w:beforeAutospacing="1" w:after="100" w:afterAutospacing="1"/>
              <w:contextualSpacing/>
              <w:rPr>
                <w:sz w:val="16"/>
                <w:szCs w:val="16"/>
              </w:rPr>
            </w:pPr>
            <w:r w:rsidRPr="00510800">
              <w:rPr>
                <w:sz w:val="16"/>
                <w:szCs w:val="16"/>
              </w:rPr>
              <w:t>96.3</w:t>
            </w:r>
          </w:p>
        </w:tc>
        <w:tc>
          <w:tcPr>
            <w:tcW w:w="925" w:type="pct"/>
            <w:shd w:val="clear" w:color="auto" w:fill="FFFF00"/>
            <w:vAlign w:val="center"/>
          </w:tcPr>
          <w:p w14:paraId="1B967C22" w14:textId="77777777" w:rsidR="00220F88" w:rsidRPr="00C97215" w:rsidRDefault="00220F88" w:rsidP="008B6724">
            <w:pPr>
              <w:spacing w:before="100" w:beforeAutospacing="1" w:after="100" w:afterAutospacing="1"/>
              <w:contextualSpacing/>
              <w:rPr>
                <w:sz w:val="16"/>
                <w:szCs w:val="16"/>
              </w:rPr>
            </w:pPr>
            <w:r w:rsidRPr="00510800">
              <w:rPr>
                <w:sz w:val="16"/>
                <w:szCs w:val="16"/>
              </w:rPr>
              <w:t>the focal length and possibly other lens parameters</w:t>
            </w:r>
          </w:p>
        </w:tc>
        <w:tc>
          <w:tcPr>
            <w:tcW w:w="1334" w:type="pct"/>
            <w:shd w:val="clear" w:color="auto" w:fill="auto"/>
          </w:tcPr>
          <w:p w14:paraId="7724F33F"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5F94C25A"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D6E3BC" w:themeFill="accent3" w:themeFillTint="66"/>
          </w:tcPr>
          <w:p w14:paraId="68F0EA4F" w14:textId="77777777" w:rsidR="00220F88" w:rsidRPr="00831A4E" w:rsidRDefault="00220F88" w:rsidP="008B6724">
            <w:pPr>
              <w:spacing w:before="100" w:beforeAutospacing="1" w:after="100" w:afterAutospacing="1"/>
              <w:contextualSpacing/>
              <w:rPr>
                <w:sz w:val="16"/>
                <w:szCs w:val="16"/>
              </w:rPr>
            </w:pPr>
            <w:r>
              <w:rPr>
                <w:sz w:val="16"/>
                <w:szCs w:val="16"/>
              </w:rPr>
              <w:t xml:space="preserve">Completed: </w:t>
            </w:r>
            <w:r w:rsidRPr="00CF5399">
              <w:rPr>
                <w:sz w:val="16"/>
                <w:szCs w:val="16"/>
              </w:rPr>
              <w:t xml:space="preserve">camera </w:t>
            </w:r>
            <w:r>
              <w:rPr>
                <w:sz w:val="16"/>
                <w:szCs w:val="16"/>
              </w:rPr>
              <w:t>intrinsic</w:t>
            </w:r>
            <w:r w:rsidRPr="00CF5399">
              <w:rPr>
                <w:sz w:val="16"/>
                <w:szCs w:val="16"/>
              </w:rPr>
              <w:t xml:space="preserve"> can be retrieved </w:t>
            </w:r>
            <w:r w:rsidRPr="00CF5399">
              <w:rPr>
                <w:sz w:val="16"/>
                <w:szCs w:val="16"/>
              </w:rPr>
              <w:lastRenderedPageBreak/>
              <w:t>via maf api</w:t>
            </w:r>
          </w:p>
        </w:tc>
        <w:tc>
          <w:tcPr>
            <w:tcW w:w="704" w:type="pct"/>
            <w:shd w:val="clear" w:color="auto" w:fill="FFFFFF" w:themeFill="background1"/>
          </w:tcPr>
          <w:p w14:paraId="7D59BCF3" w14:textId="77777777" w:rsidR="00220F88" w:rsidRPr="00831A4E" w:rsidRDefault="00220F88" w:rsidP="008B6724">
            <w:pPr>
              <w:spacing w:before="100" w:beforeAutospacing="1" w:after="100" w:afterAutospacing="1"/>
              <w:contextualSpacing/>
              <w:rPr>
                <w:sz w:val="16"/>
                <w:szCs w:val="16"/>
              </w:rPr>
            </w:pPr>
          </w:p>
        </w:tc>
      </w:tr>
      <w:tr w:rsidR="00220F88" w:rsidRPr="00831A4E" w14:paraId="380405EA" w14:textId="77777777" w:rsidTr="008B6724">
        <w:tc>
          <w:tcPr>
            <w:tcW w:w="404" w:type="pct"/>
          </w:tcPr>
          <w:p w14:paraId="41431C1A" w14:textId="77777777" w:rsidR="00220F88" w:rsidRPr="00C97215" w:rsidRDefault="00220F88" w:rsidP="008B6724">
            <w:pPr>
              <w:spacing w:before="100" w:beforeAutospacing="1" w:after="100" w:afterAutospacing="1"/>
              <w:contextualSpacing/>
              <w:rPr>
                <w:sz w:val="16"/>
                <w:szCs w:val="16"/>
              </w:rPr>
            </w:pPr>
            <w:r w:rsidRPr="00510800">
              <w:rPr>
                <w:sz w:val="16"/>
                <w:szCs w:val="16"/>
              </w:rPr>
              <w:t>96.4</w:t>
            </w:r>
          </w:p>
        </w:tc>
        <w:tc>
          <w:tcPr>
            <w:tcW w:w="925" w:type="pct"/>
            <w:vAlign w:val="center"/>
          </w:tcPr>
          <w:p w14:paraId="4699F46D" w14:textId="77777777" w:rsidR="00220F88" w:rsidRPr="00C97215" w:rsidRDefault="00220F88" w:rsidP="008B6724">
            <w:pPr>
              <w:spacing w:before="100" w:beforeAutospacing="1" w:after="100" w:afterAutospacing="1"/>
              <w:contextualSpacing/>
              <w:rPr>
                <w:sz w:val="16"/>
                <w:szCs w:val="16"/>
              </w:rPr>
            </w:pPr>
            <w:r w:rsidRPr="00510800">
              <w:rPr>
                <w:sz w:val="16"/>
                <w:szCs w:val="16"/>
              </w:rPr>
              <w:t xml:space="preserve"> the location of the captured person’s head in the video</w:t>
            </w:r>
          </w:p>
        </w:tc>
        <w:tc>
          <w:tcPr>
            <w:tcW w:w="1334" w:type="pct"/>
            <w:shd w:val="clear" w:color="auto" w:fill="auto"/>
          </w:tcPr>
          <w:p w14:paraId="1B42D16B"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6D68A4D9"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628914C3" w14:textId="77777777" w:rsidR="00220F88" w:rsidRPr="00831A4E" w:rsidRDefault="00220F88" w:rsidP="008B6724">
            <w:pPr>
              <w:spacing w:before="100" w:beforeAutospacing="1" w:after="100" w:afterAutospacing="1"/>
              <w:contextualSpacing/>
              <w:rPr>
                <w:sz w:val="16"/>
                <w:szCs w:val="16"/>
              </w:rPr>
            </w:pPr>
            <w:r w:rsidRPr="00A76F1B">
              <w:rPr>
                <w:color w:val="FF0000"/>
                <w:sz w:val="16"/>
                <w:szCs w:val="16"/>
              </w:rPr>
              <w:t>???</w:t>
            </w:r>
          </w:p>
        </w:tc>
        <w:tc>
          <w:tcPr>
            <w:tcW w:w="704" w:type="pct"/>
            <w:shd w:val="clear" w:color="auto" w:fill="FFFFFF" w:themeFill="background1"/>
          </w:tcPr>
          <w:p w14:paraId="3FEE6777" w14:textId="77777777" w:rsidR="00220F88" w:rsidRPr="00831A4E" w:rsidRDefault="00220F88" w:rsidP="008B6724">
            <w:pPr>
              <w:spacing w:before="100" w:beforeAutospacing="1" w:after="100" w:afterAutospacing="1"/>
              <w:contextualSpacing/>
              <w:rPr>
                <w:sz w:val="16"/>
                <w:szCs w:val="16"/>
              </w:rPr>
            </w:pPr>
          </w:p>
        </w:tc>
      </w:tr>
      <w:tr w:rsidR="00220F88" w:rsidRPr="00831A4E" w14:paraId="06688723" w14:textId="77777777" w:rsidTr="008B6724">
        <w:tc>
          <w:tcPr>
            <w:tcW w:w="3571" w:type="pct"/>
            <w:gridSpan w:val="4"/>
            <w:shd w:val="clear" w:color="auto" w:fill="B2A1C7" w:themeFill="accent4" w:themeFillTint="99"/>
          </w:tcPr>
          <w:p w14:paraId="0D63B901" w14:textId="77777777" w:rsidR="00220F88" w:rsidRPr="00831A4E" w:rsidRDefault="00220F88" w:rsidP="008B6724">
            <w:pPr>
              <w:spacing w:before="100" w:beforeAutospacing="1" w:after="100" w:afterAutospacing="1"/>
              <w:contextualSpacing/>
              <w:rPr>
                <w:sz w:val="16"/>
                <w:szCs w:val="16"/>
              </w:rPr>
            </w:pPr>
            <w:ins w:id="22" w:author="Gaëlle Martin-Cocher" w:date="2023-06-28T10:55:00Z">
              <w:r w:rsidRPr="00373EE3">
                <w:rPr>
                  <w:sz w:val="16"/>
                  <w:szCs w:val="16"/>
                </w:rPr>
                <w:t>Delivery Requirements for Multi-User Interactivity</w:t>
              </w:r>
            </w:ins>
          </w:p>
        </w:tc>
        <w:tc>
          <w:tcPr>
            <w:tcW w:w="725" w:type="pct"/>
            <w:shd w:val="clear" w:color="auto" w:fill="B2A1C7" w:themeFill="accent4" w:themeFillTint="99"/>
          </w:tcPr>
          <w:p w14:paraId="45BD0A6B" w14:textId="77777777" w:rsidR="00220F88" w:rsidRPr="00831A4E" w:rsidRDefault="00220F88" w:rsidP="008B6724">
            <w:pPr>
              <w:spacing w:before="100" w:beforeAutospacing="1" w:after="100" w:afterAutospacing="1"/>
              <w:contextualSpacing/>
              <w:rPr>
                <w:sz w:val="16"/>
                <w:szCs w:val="16"/>
              </w:rPr>
            </w:pPr>
          </w:p>
        </w:tc>
        <w:tc>
          <w:tcPr>
            <w:tcW w:w="704" w:type="pct"/>
            <w:shd w:val="clear" w:color="auto" w:fill="B2A1C7" w:themeFill="accent4" w:themeFillTint="99"/>
          </w:tcPr>
          <w:p w14:paraId="00458769" w14:textId="77777777" w:rsidR="00220F88" w:rsidRPr="00831A4E" w:rsidRDefault="00220F88" w:rsidP="008B6724">
            <w:pPr>
              <w:spacing w:before="100" w:beforeAutospacing="1" w:after="100" w:afterAutospacing="1"/>
              <w:contextualSpacing/>
              <w:rPr>
                <w:sz w:val="16"/>
                <w:szCs w:val="16"/>
              </w:rPr>
            </w:pPr>
          </w:p>
        </w:tc>
      </w:tr>
      <w:tr w:rsidR="00220F88" w:rsidRPr="00373464" w14:paraId="54A62C76" w14:textId="77777777" w:rsidTr="008B6724">
        <w:tc>
          <w:tcPr>
            <w:tcW w:w="404" w:type="pct"/>
          </w:tcPr>
          <w:p w14:paraId="731501D6" w14:textId="77777777" w:rsidR="00220F88" w:rsidRPr="00C97215" w:rsidRDefault="00220F88" w:rsidP="008B6724">
            <w:pPr>
              <w:spacing w:before="100" w:beforeAutospacing="1" w:after="100" w:afterAutospacing="1"/>
              <w:contextualSpacing/>
              <w:rPr>
                <w:sz w:val="16"/>
                <w:szCs w:val="16"/>
              </w:rPr>
            </w:pPr>
            <w:r w:rsidRPr="00373464">
              <w:rPr>
                <w:sz w:val="16"/>
                <w:szCs w:val="16"/>
              </w:rPr>
              <w:t>97</w:t>
            </w:r>
          </w:p>
        </w:tc>
        <w:tc>
          <w:tcPr>
            <w:tcW w:w="925" w:type="pct"/>
            <w:shd w:val="clear" w:color="auto" w:fill="FFFF00"/>
          </w:tcPr>
          <w:p w14:paraId="07F458D5" w14:textId="77777777" w:rsidR="00220F88" w:rsidRPr="00C97215" w:rsidRDefault="00220F88" w:rsidP="008B6724">
            <w:pPr>
              <w:spacing w:before="100" w:beforeAutospacing="1" w:after="100" w:afterAutospacing="1"/>
              <w:contextualSpacing/>
              <w:rPr>
                <w:sz w:val="16"/>
                <w:szCs w:val="16"/>
              </w:rPr>
            </w:pPr>
            <w:r w:rsidRPr="00373464">
              <w:rPr>
                <w:sz w:val="16"/>
                <w:szCs w:val="16"/>
              </w:rPr>
              <w:t xml:space="preserve">The specification shall enable multi-user  immersive applications in which several users are experiencing the same  immersive experience together. </w:t>
            </w:r>
          </w:p>
        </w:tc>
        <w:tc>
          <w:tcPr>
            <w:tcW w:w="1334" w:type="pct"/>
            <w:shd w:val="clear" w:color="auto" w:fill="auto"/>
          </w:tcPr>
          <w:p w14:paraId="440087DE"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63693B18"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570CF3B0" w14:textId="77777777" w:rsidR="00220F88" w:rsidRDefault="00220F88" w:rsidP="008B6724">
            <w:pPr>
              <w:spacing w:before="100" w:beforeAutospacing="1" w:after="100" w:afterAutospacing="1"/>
              <w:contextualSpacing/>
              <w:rPr>
                <w:sz w:val="16"/>
                <w:szCs w:val="16"/>
              </w:rPr>
            </w:pPr>
            <w:r>
              <w:rPr>
                <w:sz w:val="16"/>
                <w:szCs w:val="16"/>
              </w:rPr>
              <w:t xml:space="preserve">Some support in SD needed. Other system spec TBD. </w:t>
            </w:r>
          </w:p>
          <w:p w14:paraId="26ED9D53" w14:textId="77777777" w:rsidR="00220F88" w:rsidRPr="00831A4E" w:rsidRDefault="00220F88" w:rsidP="008B6724">
            <w:pPr>
              <w:spacing w:before="100" w:beforeAutospacing="1" w:after="100" w:afterAutospacing="1"/>
              <w:contextualSpacing/>
              <w:rPr>
                <w:sz w:val="16"/>
                <w:szCs w:val="16"/>
              </w:rPr>
            </w:pPr>
            <w:r w:rsidRPr="00EE452B">
              <w:rPr>
                <w:sz w:val="16"/>
                <w:szCs w:val="16"/>
              </w:rPr>
              <w:t xml:space="preserve">Not completed yet, To be addressed </w:t>
            </w:r>
            <w:r w:rsidRPr="00806C9E">
              <w:rPr>
                <w:color w:val="FF0000"/>
                <w:sz w:val="16"/>
                <w:szCs w:val="16"/>
              </w:rPr>
              <w:t>in AMD2</w:t>
            </w:r>
            <w:r>
              <w:rPr>
                <w:color w:val="FF0000"/>
                <w:sz w:val="16"/>
                <w:szCs w:val="16"/>
              </w:rPr>
              <w:t xml:space="preserve"> and/or phase 3</w:t>
            </w:r>
            <w:r w:rsidRPr="00EE452B">
              <w:rPr>
                <w:sz w:val="16"/>
                <w:szCs w:val="16"/>
              </w:rPr>
              <w:t>, see TuC and agreed use-cases</w:t>
            </w:r>
          </w:p>
        </w:tc>
        <w:tc>
          <w:tcPr>
            <w:tcW w:w="704" w:type="pct"/>
            <w:shd w:val="clear" w:color="auto" w:fill="FFFFFF" w:themeFill="background1"/>
          </w:tcPr>
          <w:p w14:paraId="04B952B2" w14:textId="77777777" w:rsidR="00220F88" w:rsidRPr="00831A4E" w:rsidRDefault="00220F88" w:rsidP="008B6724">
            <w:pPr>
              <w:spacing w:before="100" w:beforeAutospacing="1" w:after="100" w:afterAutospacing="1"/>
              <w:contextualSpacing/>
              <w:rPr>
                <w:sz w:val="16"/>
                <w:szCs w:val="16"/>
              </w:rPr>
            </w:pPr>
          </w:p>
        </w:tc>
      </w:tr>
      <w:tr w:rsidR="00220F88" w:rsidRPr="00373464" w14:paraId="605C149C" w14:textId="77777777" w:rsidTr="008B6724">
        <w:tc>
          <w:tcPr>
            <w:tcW w:w="404" w:type="pct"/>
          </w:tcPr>
          <w:p w14:paraId="060494BF" w14:textId="77777777" w:rsidR="00220F88" w:rsidRPr="00C97215" w:rsidRDefault="00220F88" w:rsidP="008B6724">
            <w:pPr>
              <w:spacing w:before="100" w:beforeAutospacing="1" w:after="100" w:afterAutospacing="1"/>
              <w:contextualSpacing/>
              <w:rPr>
                <w:sz w:val="16"/>
                <w:szCs w:val="16"/>
              </w:rPr>
            </w:pPr>
            <w:r w:rsidRPr="00373464">
              <w:rPr>
                <w:sz w:val="16"/>
                <w:szCs w:val="16"/>
              </w:rPr>
              <w:t>97.1</w:t>
            </w:r>
          </w:p>
        </w:tc>
        <w:tc>
          <w:tcPr>
            <w:tcW w:w="925" w:type="pct"/>
            <w:shd w:val="clear" w:color="auto" w:fill="FFFF00"/>
          </w:tcPr>
          <w:p w14:paraId="78CB09BF" w14:textId="77777777" w:rsidR="00220F88" w:rsidRPr="00373464" w:rsidRDefault="00220F88" w:rsidP="008B6724">
            <w:pPr>
              <w:spacing w:before="100" w:beforeAutospacing="1" w:after="100" w:afterAutospacing="1"/>
              <w:contextualSpacing/>
              <w:rPr>
                <w:sz w:val="16"/>
                <w:szCs w:val="16"/>
              </w:rPr>
            </w:pPr>
            <w:r w:rsidRPr="00373464">
              <w:rPr>
                <w:sz w:val="16"/>
                <w:szCs w:val="16"/>
              </w:rPr>
              <w:t>" The specification shall enable synchronous play-out between multiple users consuming the same scene, where the synchronization is accurate within 100 ms.</w:t>
            </w:r>
          </w:p>
          <w:p w14:paraId="2041E497" w14:textId="77777777" w:rsidR="00220F88" w:rsidRPr="00373464" w:rsidRDefault="00220F88" w:rsidP="008B6724">
            <w:pPr>
              <w:spacing w:before="100" w:beforeAutospacing="1" w:after="100" w:afterAutospacing="1"/>
              <w:contextualSpacing/>
              <w:rPr>
                <w:sz w:val="16"/>
                <w:szCs w:val="16"/>
              </w:rPr>
            </w:pPr>
            <w:r w:rsidRPr="00373464">
              <w:rPr>
                <w:sz w:val="16"/>
                <w:szCs w:val="16"/>
              </w:rPr>
              <w:t xml:space="preserve">Example: multiple users viewing the same sports event and communicating about the event in real-time  </w:t>
            </w:r>
          </w:p>
          <w:p w14:paraId="1AEB469B" w14:textId="77777777" w:rsidR="00220F88" w:rsidRPr="00C97215" w:rsidRDefault="00220F88" w:rsidP="008B6724">
            <w:pPr>
              <w:spacing w:before="100" w:beforeAutospacing="1" w:after="100" w:afterAutospacing="1"/>
              <w:contextualSpacing/>
              <w:rPr>
                <w:sz w:val="16"/>
                <w:szCs w:val="16"/>
              </w:rPr>
            </w:pPr>
            <w:r w:rsidRPr="00373464">
              <w:rPr>
                <w:sz w:val="16"/>
                <w:szCs w:val="16"/>
              </w:rPr>
              <w:t>Note: the end-to-end latency of the experience is much less important than the inter-user sync. "</w:t>
            </w:r>
          </w:p>
        </w:tc>
        <w:tc>
          <w:tcPr>
            <w:tcW w:w="1334" w:type="pct"/>
            <w:shd w:val="clear" w:color="auto" w:fill="auto"/>
          </w:tcPr>
          <w:p w14:paraId="4F00624D"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5CC81470"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02C4FF2F" w14:textId="77777777" w:rsidR="00220F88" w:rsidRDefault="00220F88" w:rsidP="008B6724">
            <w:pPr>
              <w:spacing w:before="100" w:beforeAutospacing="1" w:after="100" w:afterAutospacing="1"/>
              <w:contextualSpacing/>
              <w:rPr>
                <w:sz w:val="16"/>
                <w:szCs w:val="16"/>
              </w:rPr>
            </w:pPr>
            <w:r>
              <w:rPr>
                <w:sz w:val="16"/>
                <w:szCs w:val="16"/>
              </w:rPr>
              <w:t xml:space="preserve">Some support in SD needed. Other system spec TBD. </w:t>
            </w:r>
          </w:p>
          <w:p w14:paraId="5A7E502A" w14:textId="77777777" w:rsidR="00220F88" w:rsidRDefault="00220F88" w:rsidP="008B6724">
            <w:pPr>
              <w:spacing w:before="100" w:beforeAutospacing="1" w:after="100" w:afterAutospacing="1"/>
              <w:contextualSpacing/>
              <w:rPr>
                <w:sz w:val="16"/>
                <w:szCs w:val="16"/>
              </w:rPr>
            </w:pPr>
            <w:r>
              <w:rPr>
                <w:sz w:val="16"/>
                <w:szCs w:val="16"/>
              </w:rPr>
              <w:t>Not completed yet if the same/shared scene can be modified by the user</w:t>
            </w:r>
          </w:p>
          <w:p w14:paraId="3AD64DE7" w14:textId="77777777" w:rsidR="00220F88" w:rsidRPr="00831A4E" w:rsidRDefault="00220F88" w:rsidP="008B6724">
            <w:pPr>
              <w:spacing w:before="100" w:beforeAutospacing="1" w:after="100" w:afterAutospacing="1"/>
              <w:contextualSpacing/>
              <w:rPr>
                <w:sz w:val="16"/>
                <w:szCs w:val="16"/>
              </w:rPr>
            </w:pPr>
            <w:r w:rsidRPr="00356F40">
              <w:rPr>
                <w:color w:val="FF0000"/>
                <w:sz w:val="16"/>
                <w:szCs w:val="16"/>
              </w:rPr>
              <w:t>Phase 3?</w:t>
            </w:r>
          </w:p>
        </w:tc>
        <w:tc>
          <w:tcPr>
            <w:tcW w:w="704" w:type="pct"/>
            <w:shd w:val="clear" w:color="auto" w:fill="FFFFFF" w:themeFill="background1"/>
          </w:tcPr>
          <w:p w14:paraId="4A775DF3" w14:textId="77777777" w:rsidR="00220F88" w:rsidRPr="00831A4E" w:rsidRDefault="00220F88" w:rsidP="008B6724">
            <w:pPr>
              <w:spacing w:before="100" w:beforeAutospacing="1" w:after="100" w:afterAutospacing="1"/>
              <w:contextualSpacing/>
              <w:rPr>
                <w:sz w:val="16"/>
                <w:szCs w:val="16"/>
              </w:rPr>
            </w:pPr>
          </w:p>
        </w:tc>
      </w:tr>
      <w:tr w:rsidR="00220F88" w:rsidRPr="00373464" w14:paraId="4547CBBA" w14:textId="77777777" w:rsidTr="008B6724">
        <w:tc>
          <w:tcPr>
            <w:tcW w:w="404" w:type="pct"/>
          </w:tcPr>
          <w:p w14:paraId="478F7CA3" w14:textId="77777777" w:rsidR="00220F88" w:rsidRPr="00C97215" w:rsidRDefault="00220F88" w:rsidP="008B6724">
            <w:pPr>
              <w:spacing w:before="100" w:beforeAutospacing="1" w:after="100" w:afterAutospacing="1"/>
              <w:contextualSpacing/>
              <w:rPr>
                <w:sz w:val="16"/>
                <w:szCs w:val="16"/>
              </w:rPr>
            </w:pPr>
            <w:r w:rsidRPr="00373464">
              <w:rPr>
                <w:sz w:val="16"/>
                <w:szCs w:val="16"/>
              </w:rPr>
              <w:t>98</w:t>
            </w:r>
          </w:p>
        </w:tc>
        <w:tc>
          <w:tcPr>
            <w:tcW w:w="925" w:type="pct"/>
            <w:shd w:val="clear" w:color="auto" w:fill="FFFF00"/>
          </w:tcPr>
          <w:p w14:paraId="66AD5C7E" w14:textId="77777777" w:rsidR="00220F88" w:rsidRPr="00C97215" w:rsidRDefault="00220F88" w:rsidP="008B6724">
            <w:pPr>
              <w:spacing w:before="100" w:beforeAutospacing="1" w:after="100" w:afterAutospacing="1"/>
              <w:contextualSpacing/>
              <w:rPr>
                <w:sz w:val="16"/>
                <w:szCs w:val="16"/>
              </w:rPr>
            </w:pPr>
            <w:r w:rsidRPr="00373464">
              <w:rPr>
                <w:sz w:val="16"/>
                <w:szCs w:val="16"/>
              </w:rPr>
              <w:t>The specification shall support synchronization of audio and video of users and the scene.</w:t>
            </w:r>
          </w:p>
        </w:tc>
        <w:tc>
          <w:tcPr>
            <w:tcW w:w="1334" w:type="pct"/>
            <w:shd w:val="clear" w:color="auto" w:fill="auto"/>
          </w:tcPr>
          <w:p w14:paraId="23C24177"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6E563716"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7C8C446B" w14:textId="77777777" w:rsidR="00220F88" w:rsidRDefault="00220F88" w:rsidP="008B6724">
            <w:pPr>
              <w:spacing w:before="100" w:beforeAutospacing="1" w:after="100" w:afterAutospacing="1"/>
              <w:contextualSpacing/>
              <w:rPr>
                <w:sz w:val="16"/>
                <w:szCs w:val="16"/>
              </w:rPr>
            </w:pPr>
            <w:r>
              <w:rPr>
                <w:sz w:val="16"/>
                <w:szCs w:val="16"/>
              </w:rPr>
              <w:t xml:space="preserve">Some support in SD needed. Other system spec TBD. </w:t>
            </w:r>
          </w:p>
          <w:p w14:paraId="2C29BFC6" w14:textId="77777777" w:rsidR="00220F88" w:rsidRPr="00831A4E" w:rsidRDefault="00220F88" w:rsidP="008B6724">
            <w:pPr>
              <w:spacing w:before="100" w:beforeAutospacing="1" w:after="100" w:afterAutospacing="1"/>
              <w:contextualSpacing/>
              <w:rPr>
                <w:sz w:val="16"/>
                <w:szCs w:val="16"/>
              </w:rPr>
            </w:pPr>
            <w:r w:rsidRPr="00E65556">
              <w:rPr>
                <w:sz w:val="16"/>
                <w:szCs w:val="16"/>
              </w:rPr>
              <w:t xml:space="preserve">Not completed yet, To be addressed in </w:t>
            </w:r>
            <w:r w:rsidRPr="007B585F">
              <w:rPr>
                <w:color w:val="FF0000"/>
                <w:sz w:val="16"/>
                <w:szCs w:val="16"/>
              </w:rPr>
              <w:t>AMD2</w:t>
            </w:r>
            <w:r>
              <w:rPr>
                <w:sz w:val="16"/>
                <w:szCs w:val="16"/>
              </w:rPr>
              <w:t xml:space="preserve"> </w:t>
            </w:r>
            <w:r w:rsidRPr="007B585F">
              <w:rPr>
                <w:color w:val="FF0000"/>
                <w:sz w:val="16"/>
                <w:szCs w:val="16"/>
              </w:rPr>
              <w:t>or/and phase 3</w:t>
            </w:r>
            <w:r w:rsidRPr="00E65556">
              <w:rPr>
                <w:sz w:val="16"/>
                <w:szCs w:val="16"/>
              </w:rPr>
              <w:t>, see TuC and agreed use-cases</w:t>
            </w:r>
          </w:p>
        </w:tc>
        <w:tc>
          <w:tcPr>
            <w:tcW w:w="704" w:type="pct"/>
            <w:shd w:val="clear" w:color="auto" w:fill="FFFFFF" w:themeFill="background1"/>
          </w:tcPr>
          <w:p w14:paraId="58AECEFE" w14:textId="77777777" w:rsidR="00220F88" w:rsidRPr="00831A4E" w:rsidRDefault="00220F88" w:rsidP="008B6724">
            <w:pPr>
              <w:spacing w:before="100" w:beforeAutospacing="1" w:after="100" w:afterAutospacing="1"/>
              <w:contextualSpacing/>
              <w:rPr>
                <w:sz w:val="16"/>
                <w:szCs w:val="16"/>
              </w:rPr>
            </w:pPr>
          </w:p>
        </w:tc>
      </w:tr>
      <w:tr w:rsidR="00220F88" w:rsidRPr="00373464" w14:paraId="1E35917A" w14:textId="77777777" w:rsidTr="008B6724">
        <w:tc>
          <w:tcPr>
            <w:tcW w:w="404" w:type="pct"/>
          </w:tcPr>
          <w:p w14:paraId="6E5F7629" w14:textId="77777777" w:rsidR="00220F88" w:rsidRPr="00C97215" w:rsidRDefault="00220F88" w:rsidP="008B6724">
            <w:pPr>
              <w:spacing w:before="100" w:beforeAutospacing="1" w:after="100" w:afterAutospacing="1"/>
              <w:contextualSpacing/>
              <w:rPr>
                <w:sz w:val="16"/>
                <w:szCs w:val="16"/>
              </w:rPr>
            </w:pPr>
            <w:r w:rsidRPr="00373464">
              <w:rPr>
                <w:sz w:val="16"/>
                <w:szCs w:val="16"/>
              </w:rPr>
              <w:t>98.1</w:t>
            </w:r>
          </w:p>
        </w:tc>
        <w:tc>
          <w:tcPr>
            <w:tcW w:w="925" w:type="pct"/>
            <w:shd w:val="clear" w:color="auto" w:fill="FFFF00"/>
          </w:tcPr>
          <w:p w14:paraId="5F44E9B2" w14:textId="77777777" w:rsidR="00220F88" w:rsidRPr="00C97215" w:rsidRDefault="00220F88" w:rsidP="008B6724">
            <w:pPr>
              <w:spacing w:before="100" w:beforeAutospacing="1" w:after="100" w:afterAutospacing="1"/>
              <w:contextualSpacing/>
              <w:rPr>
                <w:sz w:val="16"/>
                <w:szCs w:val="16"/>
              </w:rPr>
            </w:pPr>
            <w:r w:rsidRPr="00373464">
              <w:rPr>
                <w:sz w:val="16"/>
                <w:szCs w:val="16"/>
              </w:rPr>
              <w:t>Synchronization among users of all interactions (with VR objects and between users) shall be supported.</w:t>
            </w:r>
          </w:p>
        </w:tc>
        <w:tc>
          <w:tcPr>
            <w:tcW w:w="1334" w:type="pct"/>
            <w:shd w:val="clear" w:color="auto" w:fill="auto"/>
          </w:tcPr>
          <w:p w14:paraId="71C63398"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5BB63791"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787E9E7F" w14:textId="77777777" w:rsidR="00220F88" w:rsidRDefault="00220F88" w:rsidP="008B6724">
            <w:pPr>
              <w:spacing w:before="100" w:beforeAutospacing="1" w:after="100" w:afterAutospacing="1"/>
              <w:contextualSpacing/>
              <w:rPr>
                <w:sz w:val="16"/>
                <w:szCs w:val="16"/>
              </w:rPr>
            </w:pPr>
            <w:r>
              <w:rPr>
                <w:sz w:val="16"/>
                <w:szCs w:val="16"/>
              </w:rPr>
              <w:t xml:space="preserve">Some support in SD needed. Other system spec TBD. </w:t>
            </w:r>
          </w:p>
          <w:p w14:paraId="2C9372C3" w14:textId="77777777" w:rsidR="00220F88" w:rsidRPr="00831A4E" w:rsidRDefault="00220F88" w:rsidP="008B6724">
            <w:pPr>
              <w:spacing w:before="100" w:beforeAutospacing="1" w:after="100" w:afterAutospacing="1"/>
              <w:contextualSpacing/>
              <w:rPr>
                <w:sz w:val="16"/>
                <w:szCs w:val="16"/>
              </w:rPr>
            </w:pPr>
            <w:r w:rsidRPr="00E65556">
              <w:rPr>
                <w:sz w:val="16"/>
                <w:szCs w:val="16"/>
              </w:rPr>
              <w:t xml:space="preserve">Not completed yet, To be addressed in </w:t>
            </w:r>
            <w:r w:rsidRPr="007B585F">
              <w:rPr>
                <w:color w:val="FF0000"/>
                <w:sz w:val="16"/>
                <w:szCs w:val="16"/>
              </w:rPr>
              <w:t>AMD2 or/and phase 3</w:t>
            </w:r>
            <w:r w:rsidRPr="00E65556">
              <w:rPr>
                <w:sz w:val="16"/>
                <w:szCs w:val="16"/>
              </w:rPr>
              <w:t>, see TuC and agreed use-cases</w:t>
            </w:r>
          </w:p>
        </w:tc>
        <w:tc>
          <w:tcPr>
            <w:tcW w:w="704" w:type="pct"/>
            <w:shd w:val="clear" w:color="auto" w:fill="FFFFFF" w:themeFill="background1"/>
          </w:tcPr>
          <w:p w14:paraId="2FA669CC" w14:textId="77777777" w:rsidR="00220F88" w:rsidRPr="00831A4E" w:rsidRDefault="00220F88" w:rsidP="008B6724">
            <w:pPr>
              <w:spacing w:before="100" w:beforeAutospacing="1" w:after="100" w:afterAutospacing="1"/>
              <w:contextualSpacing/>
              <w:rPr>
                <w:sz w:val="16"/>
                <w:szCs w:val="16"/>
              </w:rPr>
            </w:pPr>
          </w:p>
        </w:tc>
      </w:tr>
      <w:tr w:rsidR="00220F88" w:rsidRPr="00373464" w14:paraId="10916C3C" w14:textId="77777777" w:rsidTr="008B6724">
        <w:tc>
          <w:tcPr>
            <w:tcW w:w="404" w:type="pct"/>
          </w:tcPr>
          <w:p w14:paraId="081AAB0C" w14:textId="77777777" w:rsidR="00220F88" w:rsidRPr="00C97215" w:rsidRDefault="00220F88" w:rsidP="008B6724">
            <w:pPr>
              <w:spacing w:before="100" w:beforeAutospacing="1" w:after="100" w:afterAutospacing="1"/>
              <w:contextualSpacing/>
              <w:rPr>
                <w:sz w:val="16"/>
                <w:szCs w:val="16"/>
              </w:rPr>
            </w:pPr>
            <w:r w:rsidRPr="00373464">
              <w:rPr>
                <w:sz w:val="16"/>
                <w:szCs w:val="16"/>
              </w:rPr>
              <w:t>99</w:t>
            </w:r>
          </w:p>
        </w:tc>
        <w:tc>
          <w:tcPr>
            <w:tcW w:w="925" w:type="pct"/>
            <w:shd w:val="clear" w:color="auto" w:fill="FFFF00"/>
          </w:tcPr>
          <w:p w14:paraId="0220A7E8" w14:textId="77777777" w:rsidR="00220F88" w:rsidRPr="00C97215" w:rsidRDefault="00220F88" w:rsidP="008B6724">
            <w:pPr>
              <w:spacing w:before="100" w:beforeAutospacing="1" w:after="100" w:afterAutospacing="1"/>
              <w:contextualSpacing/>
              <w:rPr>
                <w:sz w:val="16"/>
                <w:szCs w:val="16"/>
              </w:rPr>
            </w:pPr>
            <w:r w:rsidRPr="00373464">
              <w:rPr>
                <w:sz w:val="16"/>
                <w:szCs w:val="16"/>
              </w:rPr>
              <w:t>The specification shall support the low-latency delivery of interactions between users within a given virtual environment.</w:t>
            </w:r>
          </w:p>
        </w:tc>
        <w:tc>
          <w:tcPr>
            <w:tcW w:w="1334" w:type="pct"/>
            <w:shd w:val="clear" w:color="auto" w:fill="auto"/>
          </w:tcPr>
          <w:p w14:paraId="39D619C4"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65A74DAB"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5E5B8551" w14:textId="77777777" w:rsidR="00220F88" w:rsidRDefault="00220F88" w:rsidP="008B6724">
            <w:pPr>
              <w:spacing w:before="100" w:beforeAutospacing="1" w:after="100" w:afterAutospacing="1"/>
              <w:contextualSpacing/>
              <w:rPr>
                <w:sz w:val="16"/>
                <w:szCs w:val="16"/>
              </w:rPr>
            </w:pPr>
            <w:r>
              <w:rPr>
                <w:sz w:val="16"/>
                <w:szCs w:val="16"/>
              </w:rPr>
              <w:t xml:space="preserve">Some support in SD needed. Other system spec TBD. </w:t>
            </w:r>
          </w:p>
          <w:p w14:paraId="7816595A" w14:textId="77777777" w:rsidR="00220F88" w:rsidRPr="00831A4E" w:rsidRDefault="00220F88" w:rsidP="008B6724">
            <w:pPr>
              <w:spacing w:before="100" w:beforeAutospacing="1" w:after="100" w:afterAutospacing="1"/>
              <w:contextualSpacing/>
              <w:rPr>
                <w:sz w:val="16"/>
                <w:szCs w:val="16"/>
              </w:rPr>
            </w:pPr>
            <w:r w:rsidRPr="00E65556">
              <w:rPr>
                <w:sz w:val="16"/>
                <w:szCs w:val="16"/>
              </w:rPr>
              <w:t xml:space="preserve">Not completed yet, To be addressed in </w:t>
            </w:r>
            <w:r w:rsidRPr="007B585F">
              <w:rPr>
                <w:color w:val="FF0000"/>
                <w:sz w:val="16"/>
                <w:szCs w:val="16"/>
              </w:rPr>
              <w:t xml:space="preserve">AMD2, </w:t>
            </w:r>
            <w:r w:rsidRPr="00E65556">
              <w:rPr>
                <w:sz w:val="16"/>
                <w:szCs w:val="16"/>
              </w:rPr>
              <w:t>see TuC and agreed use-cases</w:t>
            </w:r>
          </w:p>
        </w:tc>
        <w:tc>
          <w:tcPr>
            <w:tcW w:w="704" w:type="pct"/>
            <w:shd w:val="clear" w:color="auto" w:fill="FFFFFF" w:themeFill="background1"/>
          </w:tcPr>
          <w:p w14:paraId="0C6EC53D" w14:textId="77777777" w:rsidR="00220F88" w:rsidRPr="00831A4E" w:rsidRDefault="00220F88" w:rsidP="008B6724">
            <w:pPr>
              <w:spacing w:before="100" w:beforeAutospacing="1" w:after="100" w:afterAutospacing="1"/>
              <w:contextualSpacing/>
              <w:rPr>
                <w:sz w:val="16"/>
                <w:szCs w:val="16"/>
              </w:rPr>
            </w:pPr>
          </w:p>
        </w:tc>
      </w:tr>
      <w:tr w:rsidR="00220F88" w:rsidRPr="00373464" w14:paraId="38DD313C" w14:textId="77777777" w:rsidTr="008B6724">
        <w:tc>
          <w:tcPr>
            <w:tcW w:w="404" w:type="pct"/>
          </w:tcPr>
          <w:p w14:paraId="35F200AE" w14:textId="77777777" w:rsidR="00220F88" w:rsidRPr="00C97215" w:rsidRDefault="00220F88" w:rsidP="008B6724">
            <w:pPr>
              <w:spacing w:before="100" w:beforeAutospacing="1" w:after="100" w:afterAutospacing="1"/>
              <w:contextualSpacing/>
              <w:rPr>
                <w:sz w:val="16"/>
                <w:szCs w:val="16"/>
              </w:rPr>
            </w:pPr>
            <w:r w:rsidRPr="00204580">
              <w:rPr>
                <w:sz w:val="16"/>
                <w:szCs w:val="16"/>
              </w:rPr>
              <w:t>100</w:t>
            </w:r>
          </w:p>
        </w:tc>
        <w:tc>
          <w:tcPr>
            <w:tcW w:w="925" w:type="pct"/>
            <w:shd w:val="clear" w:color="auto" w:fill="FFFF00"/>
          </w:tcPr>
          <w:p w14:paraId="2010E69C" w14:textId="77777777" w:rsidR="00220F88" w:rsidRPr="00C97215" w:rsidRDefault="00220F88" w:rsidP="008B6724">
            <w:pPr>
              <w:spacing w:before="100" w:beforeAutospacing="1" w:after="100" w:afterAutospacing="1"/>
              <w:contextualSpacing/>
              <w:rPr>
                <w:sz w:val="16"/>
                <w:szCs w:val="16"/>
              </w:rPr>
            </w:pPr>
            <w:r w:rsidRPr="00204580">
              <w:rPr>
                <w:sz w:val="16"/>
                <w:szCs w:val="16"/>
              </w:rPr>
              <w:t xml:space="preserve">The specification shall support interactions where it will be </w:t>
            </w:r>
            <w:r w:rsidRPr="00204580">
              <w:rPr>
                <w:sz w:val="16"/>
                <w:szCs w:val="16"/>
              </w:rPr>
              <w:lastRenderedPageBreak/>
              <w:t>rendered to a certain group of users.</w:t>
            </w:r>
          </w:p>
        </w:tc>
        <w:tc>
          <w:tcPr>
            <w:tcW w:w="1334" w:type="pct"/>
            <w:shd w:val="clear" w:color="auto" w:fill="auto"/>
          </w:tcPr>
          <w:p w14:paraId="436BA884"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142CB27D"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11C8136B" w14:textId="77777777" w:rsidR="00220F88" w:rsidRDefault="00220F88" w:rsidP="008B6724">
            <w:pPr>
              <w:spacing w:before="100" w:beforeAutospacing="1" w:after="100" w:afterAutospacing="1"/>
              <w:contextualSpacing/>
              <w:rPr>
                <w:sz w:val="16"/>
                <w:szCs w:val="16"/>
              </w:rPr>
            </w:pPr>
            <w:r>
              <w:rPr>
                <w:sz w:val="16"/>
                <w:szCs w:val="16"/>
              </w:rPr>
              <w:t xml:space="preserve">Some support in SD needed. Other system </w:t>
            </w:r>
            <w:r>
              <w:rPr>
                <w:sz w:val="16"/>
                <w:szCs w:val="16"/>
              </w:rPr>
              <w:lastRenderedPageBreak/>
              <w:t xml:space="preserve">spec TBD. </w:t>
            </w:r>
          </w:p>
          <w:p w14:paraId="439DB794" w14:textId="77777777" w:rsidR="00220F88" w:rsidRPr="00831A4E" w:rsidRDefault="00220F88" w:rsidP="008B6724">
            <w:pPr>
              <w:spacing w:before="100" w:beforeAutospacing="1" w:after="100" w:afterAutospacing="1"/>
              <w:contextualSpacing/>
              <w:rPr>
                <w:sz w:val="16"/>
                <w:szCs w:val="16"/>
              </w:rPr>
            </w:pPr>
            <w:r w:rsidRPr="00A00AC6">
              <w:rPr>
                <w:color w:val="FF0000"/>
                <w:sz w:val="16"/>
                <w:szCs w:val="16"/>
              </w:rPr>
              <w:t>Phase 3</w:t>
            </w:r>
          </w:p>
        </w:tc>
        <w:tc>
          <w:tcPr>
            <w:tcW w:w="704" w:type="pct"/>
            <w:shd w:val="clear" w:color="auto" w:fill="FFFFFF" w:themeFill="background1"/>
          </w:tcPr>
          <w:p w14:paraId="14987C17" w14:textId="77777777" w:rsidR="00220F88" w:rsidRPr="00831A4E" w:rsidRDefault="00220F88" w:rsidP="008B6724">
            <w:pPr>
              <w:spacing w:before="100" w:beforeAutospacing="1" w:after="100" w:afterAutospacing="1"/>
              <w:contextualSpacing/>
              <w:rPr>
                <w:sz w:val="16"/>
                <w:szCs w:val="16"/>
              </w:rPr>
            </w:pPr>
          </w:p>
        </w:tc>
      </w:tr>
      <w:tr w:rsidR="00220F88" w:rsidRPr="00373464" w14:paraId="20575E5C" w14:textId="77777777" w:rsidTr="008B6724">
        <w:tc>
          <w:tcPr>
            <w:tcW w:w="404" w:type="pct"/>
          </w:tcPr>
          <w:p w14:paraId="18B68B17" w14:textId="77777777" w:rsidR="00220F88" w:rsidRPr="00C97215" w:rsidRDefault="00220F88" w:rsidP="008B6724">
            <w:pPr>
              <w:spacing w:before="100" w:beforeAutospacing="1" w:after="100" w:afterAutospacing="1"/>
              <w:contextualSpacing/>
              <w:rPr>
                <w:sz w:val="16"/>
                <w:szCs w:val="16"/>
              </w:rPr>
            </w:pPr>
            <w:r w:rsidRPr="00204580">
              <w:rPr>
                <w:sz w:val="16"/>
                <w:szCs w:val="16"/>
              </w:rPr>
              <w:t>100.1</w:t>
            </w:r>
          </w:p>
        </w:tc>
        <w:tc>
          <w:tcPr>
            <w:tcW w:w="925" w:type="pct"/>
            <w:shd w:val="clear" w:color="auto" w:fill="FFFF00"/>
          </w:tcPr>
          <w:p w14:paraId="2E029EFD" w14:textId="77777777" w:rsidR="00220F88" w:rsidRDefault="00220F88" w:rsidP="008B6724">
            <w:pPr>
              <w:spacing w:before="100" w:beforeAutospacing="1" w:after="100" w:afterAutospacing="1"/>
              <w:contextualSpacing/>
              <w:rPr>
                <w:sz w:val="16"/>
                <w:szCs w:val="16"/>
              </w:rPr>
            </w:pPr>
            <w:r w:rsidRPr="00204580">
              <w:rPr>
                <w:sz w:val="16"/>
                <w:szCs w:val="16"/>
              </w:rPr>
              <w:t>"The specification shall support privacy protection features related to the delivery of client specific metadata (e.g. position, orientation, etc.), especially for interactions related to bi-directional delivery applications (e.g. social VR).</w:t>
            </w:r>
          </w:p>
          <w:p w14:paraId="359A1B24" w14:textId="77777777" w:rsidR="00220F88" w:rsidRPr="00C97215" w:rsidRDefault="00220F88" w:rsidP="008B6724">
            <w:pPr>
              <w:spacing w:before="100" w:beforeAutospacing="1" w:after="100" w:afterAutospacing="1"/>
              <w:contextualSpacing/>
              <w:rPr>
                <w:sz w:val="16"/>
                <w:szCs w:val="16"/>
              </w:rPr>
            </w:pPr>
            <w:r w:rsidRPr="00456934">
              <w:rPr>
                <w:color w:val="FF0000"/>
                <w:sz w:val="16"/>
                <w:szCs w:val="16"/>
              </w:rPr>
              <w:t>NOTE: This requirement needs to be further clarified.</w:t>
            </w:r>
          </w:p>
        </w:tc>
        <w:tc>
          <w:tcPr>
            <w:tcW w:w="1334" w:type="pct"/>
            <w:shd w:val="clear" w:color="auto" w:fill="auto"/>
          </w:tcPr>
          <w:p w14:paraId="740FF5A3"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234F6BF2"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38ECF4F6" w14:textId="77777777" w:rsidR="00220F88" w:rsidRDefault="00220F88" w:rsidP="008B6724">
            <w:pPr>
              <w:spacing w:before="100" w:beforeAutospacing="1" w:after="100" w:afterAutospacing="1"/>
              <w:contextualSpacing/>
              <w:rPr>
                <w:sz w:val="16"/>
                <w:szCs w:val="16"/>
              </w:rPr>
            </w:pPr>
            <w:r>
              <w:rPr>
                <w:sz w:val="16"/>
                <w:szCs w:val="16"/>
              </w:rPr>
              <w:t xml:space="preserve">Some support in SD needed. Other system spec TBD. </w:t>
            </w:r>
          </w:p>
          <w:p w14:paraId="757E573B" w14:textId="77777777" w:rsidR="00220F88" w:rsidRPr="00831A4E" w:rsidRDefault="00220F88" w:rsidP="008B6724">
            <w:pPr>
              <w:spacing w:before="100" w:beforeAutospacing="1" w:after="100" w:afterAutospacing="1"/>
              <w:contextualSpacing/>
              <w:rPr>
                <w:sz w:val="16"/>
                <w:szCs w:val="16"/>
              </w:rPr>
            </w:pPr>
            <w:r w:rsidRPr="00A00AC6">
              <w:rPr>
                <w:color w:val="FF0000"/>
                <w:sz w:val="16"/>
                <w:szCs w:val="16"/>
              </w:rPr>
              <w:t>Proposed for Phase 3</w:t>
            </w:r>
          </w:p>
        </w:tc>
        <w:tc>
          <w:tcPr>
            <w:tcW w:w="704" w:type="pct"/>
            <w:shd w:val="clear" w:color="auto" w:fill="FFFFFF" w:themeFill="background1"/>
          </w:tcPr>
          <w:p w14:paraId="0AE578C9" w14:textId="77777777" w:rsidR="00220F88" w:rsidRPr="00831A4E" w:rsidRDefault="00220F88" w:rsidP="008B6724">
            <w:pPr>
              <w:spacing w:before="100" w:beforeAutospacing="1" w:after="100" w:afterAutospacing="1"/>
              <w:contextualSpacing/>
              <w:rPr>
                <w:sz w:val="16"/>
                <w:szCs w:val="16"/>
              </w:rPr>
            </w:pPr>
          </w:p>
        </w:tc>
      </w:tr>
      <w:tr w:rsidR="00220F88" w:rsidRPr="00373464" w14:paraId="6B48EB4D" w14:textId="77777777" w:rsidTr="008B6724">
        <w:tc>
          <w:tcPr>
            <w:tcW w:w="5000" w:type="pct"/>
            <w:gridSpan w:val="6"/>
            <w:shd w:val="clear" w:color="auto" w:fill="B2A1C7" w:themeFill="accent4" w:themeFillTint="99"/>
          </w:tcPr>
          <w:p w14:paraId="52CBB0C2" w14:textId="77777777" w:rsidR="00220F88" w:rsidRPr="00831A4E" w:rsidRDefault="00220F88" w:rsidP="008B6724">
            <w:pPr>
              <w:spacing w:before="100" w:beforeAutospacing="1" w:after="100" w:afterAutospacing="1"/>
              <w:contextualSpacing/>
              <w:rPr>
                <w:sz w:val="16"/>
                <w:szCs w:val="16"/>
              </w:rPr>
            </w:pPr>
            <w:ins w:id="23" w:author="Gaëlle Martin-Cocher" w:date="2023-06-28T11:00:00Z">
              <w:r w:rsidRPr="003A31AB">
                <w:rPr>
                  <w:sz w:val="16"/>
                  <w:szCs w:val="16"/>
                </w:rPr>
                <w:t>Use Case Specific Requirements</w:t>
              </w:r>
            </w:ins>
          </w:p>
        </w:tc>
      </w:tr>
      <w:tr w:rsidR="00220F88" w:rsidRPr="00373464" w14:paraId="182C0D6E" w14:textId="77777777" w:rsidTr="008B6724">
        <w:tc>
          <w:tcPr>
            <w:tcW w:w="2663" w:type="pct"/>
            <w:gridSpan w:val="3"/>
            <w:shd w:val="clear" w:color="auto" w:fill="B2A1C7" w:themeFill="accent4" w:themeFillTint="99"/>
          </w:tcPr>
          <w:p w14:paraId="6777C73B" w14:textId="77777777" w:rsidR="00220F88" w:rsidRPr="00C97215" w:rsidRDefault="00220F88" w:rsidP="008B6724">
            <w:pPr>
              <w:spacing w:before="100" w:beforeAutospacing="1" w:after="100" w:afterAutospacing="1"/>
              <w:contextualSpacing/>
              <w:rPr>
                <w:sz w:val="16"/>
                <w:szCs w:val="16"/>
              </w:rPr>
            </w:pPr>
            <w:ins w:id="24" w:author="Gaëlle Martin-Cocher" w:date="2023-06-28T11:01:00Z">
              <w:r w:rsidRPr="00B21E01">
                <w:rPr>
                  <w:sz w:val="16"/>
                  <w:szCs w:val="16"/>
                </w:rPr>
                <w:t>Social VR</w:t>
              </w:r>
            </w:ins>
          </w:p>
        </w:tc>
        <w:tc>
          <w:tcPr>
            <w:tcW w:w="908" w:type="pct"/>
            <w:shd w:val="clear" w:color="auto" w:fill="B2A1C7" w:themeFill="accent4" w:themeFillTint="99"/>
          </w:tcPr>
          <w:p w14:paraId="79230FC0"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B2A1C7" w:themeFill="accent4" w:themeFillTint="99"/>
          </w:tcPr>
          <w:p w14:paraId="5120397A" w14:textId="77777777" w:rsidR="00220F88" w:rsidRPr="00831A4E" w:rsidRDefault="00220F88" w:rsidP="008B6724">
            <w:pPr>
              <w:spacing w:before="100" w:beforeAutospacing="1" w:after="100" w:afterAutospacing="1"/>
              <w:contextualSpacing/>
              <w:rPr>
                <w:sz w:val="16"/>
                <w:szCs w:val="16"/>
              </w:rPr>
            </w:pPr>
          </w:p>
        </w:tc>
        <w:tc>
          <w:tcPr>
            <w:tcW w:w="704" w:type="pct"/>
            <w:shd w:val="clear" w:color="auto" w:fill="B2A1C7" w:themeFill="accent4" w:themeFillTint="99"/>
          </w:tcPr>
          <w:p w14:paraId="5C49D98E" w14:textId="77777777" w:rsidR="00220F88" w:rsidRPr="00831A4E" w:rsidRDefault="00220F88" w:rsidP="008B6724">
            <w:pPr>
              <w:spacing w:before="100" w:beforeAutospacing="1" w:after="100" w:afterAutospacing="1"/>
              <w:contextualSpacing/>
              <w:rPr>
                <w:sz w:val="16"/>
                <w:szCs w:val="16"/>
              </w:rPr>
            </w:pPr>
          </w:p>
        </w:tc>
      </w:tr>
      <w:tr w:rsidR="00220F88" w:rsidRPr="00373464" w14:paraId="282A4FD0" w14:textId="77777777" w:rsidTr="008B6724">
        <w:tc>
          <w:tcPr>
            <w:tcW w:w="404" w:type="pct"/>
          </w:tcPr>
          <w:p w14:paraId="6D0BFD90" w14:textId="77777777" w:rsidR="00220F88" w:rsidRPr="00C97215" w:rsidRDefault="00220F88" w:rsidP="008B6724">
            <w:pPr>
              <w:spacing w:before="100" w:beforeAutospacing="1" w:after="100" w:afterAutospacing="1"/>
              <w:contextualSpacing/>
              <w:rPr>
                <w:sz w:val="16"/>
                <w:szCs w:val="16"/>
              </w:rPr>
            </w:pPr>
            <w:r w:rsidRPr="00370D9E">
              <w:rPr>
                <w:sz w:val="16"/>
                <w:szCs w:val="16"/>
              </w:rPr>
              <w:t>101</w:t>
            </w:r>
          </w:p>
        </w:tc>
        <w:tc>
          <w:tcPr>
            <w:tcW w:w="925" w:type="pct"/>
            <w:shd w:val="clear" w:color="auto" w:fill="FFFF00"/>
            <w:vAlign w:val="center"/>
          </w:tcPr>
          <w:p w14:paraId="000B7DE5" w14:textId="77777777" w:rsidR="00220F88" w:rsidRPr="00C97215" w:rsidRDefault="00220F88" w:rsidP="008B6724">
            <w:pPr>
              <w:spacing w:before="100" w:beforeAutospacing="1" w:after="100" w:afterAutospacing="1"/>
              <w:contextualSpacing/>
              <w:rPr>
                <w:sz w:val="16"/>
                <w:szCs w:val="16"/>
              </w:rPr>
            </w:pPr>
            <w:r w:rsidRPr="00370D9E">
              <w:rPr>
                <w:sz w:val="16"/>
                <w:szCs w:val="16"/>
              </w:rPr>
              <w:t>The specification shall support interactions in case of capability mismatching of user devices.</w:t>
            </w:r>
          </w:p>
        </w:tc>
        <w:tc>
          <w:tcPr>
            <w:tcW w:w="1334" w:type="pct"/>
            <w:shd w:val="clear" w:color="auto" w:fill="auto"/>
          </w:tcPr>
          <w:p w14:paraId="53E961FA"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3B609EF8"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04BF6DD5" w14:textId="77777777" w:rsidR="00220F88" w:rsidRDefault="00220F88" w:rsidP="008B6724">
            <w:pPr>
              <w:spacing w:before="100" w:beforeAutospacing="1" w:after="100" w:afterAutospacing="1"/>
              <w:contextualSpacing/>
              <w:rPr>
                <w:sz w:val="16"/>
                <w:szCs w:val="16"/>
              </w:rPr>
            </w:pPr>
            <w:r>
              <w:rPr>
                <w:sz w:val="16"/>
                <w:szCs w:val="16"/>
              </w:rPr>
              <w:t xml:space="preserve">Some support in SD needed. Other spec TBD. </w:t>
            </w:r>
          </w:p>
          <w:p w14:paraId="3EE540C6" w14:textId="77777777" w:rsidR="00220F88" w:rsidRPr="00831A4E" w:rsidRDefault="00220F88" w:rsidP="008B6724">
            <w:pPr>
              <w:spacing w:before="100" w:beforeAutospacing="1" w:after="100" w:afterAutospacing="1"/>
              <w:contextualSpacing/>
              <w:rPr>
                <w:sz w:val="16"/>
                <w:szCs w:val="16"/>
              </w:rPr>
            </w:pPr>
            <w:r w:rsidRPr="00180085">
              <w:rPr>
                <w:color w:val="FF0000"/>
                <w:sz w:val="16"/>
                <w:szCs w:val="16"/>
              </w:rPr>
              <w:t>Phase 3</w:t>
            </w:r>
          </w:p>
        </w:tc>
        <w:tc>
          <w:tcPr>
            <w:tcW w:w="704" w:type="pct"/>
            <w:shd w:val="clear" w:color="auto" w:fill="FFFFFF" w:themeFill="background1"/>
          </w:tcPr>
          <w:p w14:paraId="7BF2AED6" w14:textId="77777777" w:rsidR="00220F88" w:rsidRPr="00831A4E" w:rsidRDefault="00220F88" w:rsidP="008B6724">
            <w:pPr>
              <w:spacing w:before="100" w:beforeAutospacing="1" w:after="100" w:afterAutospacing="1"/>
              <w:contextualSpacing/>
              <w:rPr>
                <w:sz w:val="16"/>
                <w:szCs w:val="16"/>
              </w:rPr>
            </w:pPr>
          </w:p>
        </w:tc>
      </w:tr>
      <w:tr w:rsidR="00220F88" w:rsidRPr="00373464" w14:paraId="434B5DEC" w14:textId="77777777" w:rsidTr="008B6724">
        <w:tc>
          <w:tcPr>
            <w:tcW w:w="404" w:type="pct"/>
          </w:tcPr>
          <w:p w14:paraId="7A44B301" w14:textId="77777777" w:rsidR="00220F88" w:rsidRPr="00C97215" w:rsidRDefault="00220F88" w:rsidP="008B6724">
            <w:pPr>
              <w:spacing w:before="100" w:beforeAutospacing="1" w:after="100" w:afterAutospacing="1"/>
              <w:contextualSpacing/>
              <w:rPr>
                <w:sz w:val="16"/>
                <w:szCs w:val="16"/>
              </w:rPr>
            </w:pPr>
            <w:r w:rsidRPr="00370D9E">
              <w:rPr>
                <w:sz w:val="16"/>
                <w:szCs w:val="16"/>
              </w:rPr>
              <w:t>102</w:t>
            </w:r>
          </w:p>
        </w:tc>
        <w:tc>
          <w:tcPr>
            <w:tcW w:w="925" w:type="pct"/>
            <w:shd w:val="clear" w:color="auto" w:fill="B6DDE8" w:themeFill="accent5" w:themeFillTint="66"/>
            <w:vAlign w:val="center"/>
          </w:tcPr>
          <w:p w14:paraId="38942267" w14:textId="77777777" w:rsidR="00220F88" w:rsidRPr="00C97215" w:rsidRDefault="00220F88" w:rsidP="008B6724">
            <w:pPr>
              <w:spacing w:before="100" w:beforeAutospacing="1" w:after="100" w:afterAutospacing="1"/>
              <w:contextualSpacing/>
              <w:rPr>
                <w:sz w:val="16"/>
                <w:szCs w:val="16"/>
              </w:rPr>
            </w:pPr>
            <w:r w:rsidRPr="00370D9E">
              <w:rPr>
                <w:sz w:val="16"/>
                <w:szCs w:val="16"/>
              </w:rPr>
              <w:t xml:space="preserve"> The specification shall support that a user can recognize objects to interact with.</w:t>
            </w:r>
          </w:p>
        </w:tc>
        <w:tc>
          <w:tcPr>
            <w:tcW w:w="1334" w:type="pct"/>
            <w:shd w:val="clear" w:color="auto" w:fill="auto"/>
          </w:tcPr>
          <w:p w14:paraId="25F898C5"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4D097EC1"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D6E3BC" w:themeFill="accent3" w:themeFillTint="66"/>
          </w:tcPr>
          <w:p w14:paraId="00508D01" w14:textId="77777777" w:rsidR="00220F88" w:rsidRPr="00831A4E" w:rsidRDefault="00220F88" w:rsidP="008B6724">
            <w:pPr>
              <w:spacing w:before="100" w:beforeAutospacing="1" w:after="100" w:afterAutospacing="1"/>
              <w:contextualSpacing/>
              <w:rPr>
                <w:sz w:val="16"/>
                <w:szCs w:val="16"/>
              </w:rPr>
            </w:pPr>
            <w:r>
              <w:rPr>
                <w:sz w:val="16"/>
                <w:szCs w:val="16"/>
              </w:rPr>
              <w:t>Completed with interactivity extension, and application specific implementation</w:t>
            </w:r>
          </w:p>
        </w:tc>
        <w:tc>
          <w:tcPr>
            <w:tcW w:w="704" w:type="pct"/>
            <w:shd w:val="clear" w:color="auto" w:fill="FFFFFF" w:themeFill="background1"/>
          </w:tcPr>
          <w:p w14:paraId="2D3E1F81" w14:textId="77777777" w:rsidR="00220F88" w:rsidRPr="00831A4E" w:rsidRDefault="00220F88" w:rsidP="008B6724">
            <w:pPr>
              <w:spacing w:before="100" w:beforeAutospacing="1" w:after="100" w:afterAutospacing="1"/>
              <w:contextualSpacing/>
              <w:rPr>
                <w:sz w:val="16"/>
                <w:szCs w:val="16"/>
              </w:rPr>
            </w:pPr>
          </w:p>
        </w:tc>
      </w:tr>
      <w:tr w:rsidR="00220F88" w:rsidRPr="00373464" w14:paraId="6D46D23E" w14:textId="77777777" w:rsidTr="008B6724">
        <w:tc>
          <w:tcPr>
            <w:tcW w:w="404" w:type="pct"/>
          </w:tcPr>
          <w:p w14:paraId="3D5F0897" w14:textId="77777777" w:rsidR="00220F88" w:rsidRPr="00C97215" w:rsidRDefault="00220F88" w:rsidP="008B6724">
            <w:pPr>
              <w:spacing w:before="100" w:beforeAutospacing="1" w:after="100" w:afterAutospacing="1"/>
              <w:contextualSpacing/>
              <w:rPr>
                <w:sz w:val="16"/>
                <w:szCs w:val="16"/>
              </w:rPr>
            </w:pPr>
            <w:r w:rsidRPr="00370D9E">
              <w:rPr>
                <w:sz w:val="16"/>
                <w:szCs w:val="16"/>
              </w:rPr>
              <w:t>103</w:t>
            </w:r>
          </w:p>
        </w:tc>
        <w:tc>
          <w:tcPr>
            <w:tcW w:w="925" w:type="pct"/>
            <w:shd w:val="clear" w:color="auto" w:fill="B6DDE8" w:themeFill="accent5" w:themeFillTint="66"/>
            <w:vAlign w:val="center"/>
          </w:tcPr>
          <w:p w14:paraId="01D96B3E" w14:textId="77777777" w:rsidR="00220F88" w:rsidRPr="00C97215" w:rsidRDefault="00220F88" w:rsidP="008B6724">
            <w:pPr>
              <w:spacing w:before="100" w:beforeAutospacing="1" w:after="100" w:afterAutospacing="1"/>
              <w:contextualSpacing/>
              <w:rPr>
                <w:sz w:val="16"/>
                <w:szCs w:val="16"/>
              </w:rPr>
            </w:pPr>
            <w:r w:rsidRPr="00370D9E">
              <w:rPr>
                <w:sz w:val="16"/>
                <w:szCs w:val="16"/>
              </w:rPr>
              <w:t>The specification shall support metadata that provides the position/orientations of remote users in the  immersive environment of a local user</w:t>
            </w:r>
          </w:p>
        </w:tc>
        <w:tc>
          <w:tcPr>
            <w:tcW w:w="1334" w:type="pct"/>
            <w:shd w:val="clear" w:color="auto" w:fill="auto"/>
          </w:tcPr>
          <w:p w14:paraId="0CF3C999"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7F899C2B"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D6E3BC" w:themeFill="accent3" w:themeFillTint="66"/>
          </w:tcPr>
          <w:p w14:paraId="5D39072F" w14:textId="77777777" w:rsidR="00220F88" w:rsidRPr="00831A4E" w:rsidRDefault="00220F88" w:rsidP="008B6724">
            <w:pPr>
              <w:spacing w:before="100" w:beforeAutospacing="1" w:after="100" w:afterAutospacing="1"/>
              <w:contextualSpacing/>
              <w:rPr>
                <w:sz w:val="16"/>
                <w:szCs w:val="16"/>
              </w:rPr>
            </w:pPr>
            <w:r>
              <w:rPr>
                <w:sz w:val="16"/>
                <w:szCs w:val="16"/>
              </w:rPr>
              <w:t xml:space="preserve">Completed </w:t>
            </w:r>
            <w:r w:rsidRPr="00F25AA2">
              <w:rPr>
                <w:sz w:val="16"/>
                <w:szCs w:val="16"/>
              </w:rPr>
              <w:t xml:space="preserve"> with the avatar extension at the node level which provides spatial transformation metadata</w:t>
            </w:r>
          </w:p>
        </w:tc>
        <w:tc>
          <w:tcPr>
            <w:tcW w:w="704" w:type="pct"/>
            <w:shd w:val="clear" w:color="auto" w:fill="FFFFFF" w:themeFill="background1"/>
          </w:tcPr>
          <w:p w14:paraId="6FD58471" w14:textId="77777777" w:rsidR="00220F88" w:rsidRPr="00831A4E" w:rsidRDefault="00220F88" w:rsidP="008B6724">
            <w:pPr>
              <w:spacing w:before="100" w:beforeAutospacing="1" w:after="100" w:afterAutospacing="1"/>
              <w:contextualSpacing/>
              <w:rPr>
                <w:sz w:val="16"/>
                <w:szCs w:val="16"/>
              </w:rPr>
            </w:pPr>
          </w:p>
        </w:tc>
      </w:tr>
      <w:tr w:rsidR="00220F88" w:rsidRPr="00373464" w14:paraId="2D30B29A" w14:textId="77777777" w:rsidTr="008B6724">
        <w:tc>
          <w:tcPr>
            <w:tcW w:w="404" w:type="pct"/>
          </w:tcPr>
          <w:p w14:paraId="50FC83A4" w14:textId="77777777" w:rsidR="00220F88" w:rsidRPr="00C97215" w:rsidRDefault="00220F88" w:rsidP="008B6724">
            <w:pPr>
              <w:spacing w:before="100" w:beforeAutospacing="1" w:after="100" w:afterAutospacing="1"/>
              <w:contextualSpacing/>
              <w:rPr>
                <w:sz w:val="16"/>
                <w:szCs w:val="16"/>
              </w:rPr>
            </w:pPr>
            <w:r w:rsidRPr="00370D9E">
              <w:rPr>
                <w:sz w:val="16"/>
                <w:szCs w:val="16"/>
              </w:rPr>
              <w:t>104</w:t>
            </w:r>
          </w:p>
        </w:tc>
        <w:tc>
          <w:tcPr>
            <w:tcW w:w="925" w:type="pct"/>
            <w:shd w:val="clear" w:color="auto" w:fill="B6DDE8" w:themeFill="accent5" w:themeFillTint="66"/>
            <w:vAlign w:val="center"/>
          </w:tcPr>
          <w:p w14:paraId="025312CF" w14:textId="77777777" w:rsidR="00220F88" w:rsidRPr="00C97215" w:rsidRDefault="00220F88" w:rsidP="008B6724">
            <w:pPr>
              <w:spacing w:before="100" w:beforeAutospacing="1" w:after="100" w:afterAutospacing="1"/>
              <w:contextualSpacing/>
              <w:rPr>
                <w:sz w:val="16"/>
                <w:szCs w:val="16"/>
              </w:rPr>
            </w:pPr>
            <w:r w:rsidRPr="00370D9E">
              <w:rPr>
                <w:sz w:val="16"/>
                <w:szCs w:val="16"/>
              </w:rPr>
              <w:t>The specification shall support metadata that provides the direction of view of the local user in its  immersive environment</w:t>
            </w:r>
          </w:p>
        </w:tc>
        <w:tc>
          <w:tcPr>
            <w:tcW w:w="1334" w:type="pct"/>
            <w:shd w:val="clear" w:color="auto" w:fill="auto"/>
          </w:tcPr>
          <w:p w14:paraId="480535B6"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0AEA6EE6"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5EAD279F" w14:textId="77777777" w:rsidR="00220F88" w:rsidRDefault="00220F88" w:rsidP="008B6724">
            <w:pPr>
              <w:spacing w:before="100" w:beforeAutospacing="1" w:after="100" w:afterAutospacing="1"/>
              <w:contextualSpacing/>
              <w:rPr>
                <w:sz w:val="16"/>
                <w:szCs w:val="16"/>
              </w:rPr>
            </w:pPr>
            <w:r>
              <w:rPr>
                <w:sz w:val="16"/>
                <w:szCs w:val="16"/>
              </w:rPr>
              <w:t>Partially completed with avatar extension.</w:t>
            </w:r>
          </w:p>
          <w:p w14:paraId="33D5F633" w14:textId="77777777" w:rsidR="00220F88" w:rsidRPr="00831A4E" w:rsidRDefault="00220F88" w:rsidP="008B6724">
            <w:pPr>
              <w:spacing w:before="100" w:beforeAutospacing="1" w:after="100" w:afterAutospacing="1"/>
              <w:contextualSpacing/>
              <w:rPr>
                <w:sz w:val="16"/>
                <w:szCs w:val="16"/>
              </w:rPr>
            </w:pPr>
            <w:r>
              <w:rPr>
                <w:sz w:val="16"/>
                <w:szCs w:val="16"/>
              </w:rPr>
              <w:t xml:space="preserve">Clarify the requirement with pose metadata (completed in MAF) and gaze metadata (not completed – </w:t>
            </w:r>
            <w:r w:rsidRPr="007B585F">
              <w:rPr>
                <w:color w:val="FF0000"/>
                <w:sz w:val="16"/>
                <w:szCs w:val="16"/>
              </w:rPr>
              <w:t>phase 3</w:t>
            </w:r>
            <w:r>
              <w:rPr>
                <w:sz w:val="16"/>
                <w:szCs w:val="16"/>
              </w:rPr>
              <w:t>)</w:t>
            </w:r>
          </w:p>
        </w:tc>
        <w:tc>
          <w:tcPr>
            <w:tcW w:w="704" w:type="pct"/>
            <w:shd w:val="clear" w:color="auto" w:fill="FFFFFF" w:themeFill="background1"/>
          </w:tcPr>
          <w:p w14:paraId="3252CA89" w14:textId="77777777" w:rsidR="00220F88" w:rsidRPr="00831A4E" w:rsidRDefault="00220F88" w:rsidP="008B6724">
            <w:pPr>
              <w:spacing w:before="100" w:beforeAutospacing="1" w:after="100" w:afterAutospacing="1"/>
              <w:contextualSpacing/>
              <w:rPr>
                <w:sz w:val="16"/>
                <w:szCs w:val="16"/>
              </w:rPr>
            </w:pPr>
          </w:p>
        </w:tc>
      </w:tr>
      <w:tr w:rsidR="00220F88" w:rsidRPr="00373464" w14:paraId="499DA56D" w14:textId="77777777" w:rsidTr="008B6724">
        <w:tc>
          <w:tcPr>
            <w:tcW w:w="404" w:type="pct"/>
          </w:tcPr>
          <w:p w14:paraId="404086B3" w14:textId="77777777" w:rsidR="00220F88" w:rsidRPr="00C97215" w:rsidRDefault="00220F88" w:rsidP="008B6724">
            <w:pPr>
              <w:spacing w:before="100" w:beforeAutospacing="1" w:after="100" w:afterAutospacing="1"/>
              <w:contextualSpacing/>
              <w:rPr>
                <w:sz w:val="16"/>
                <w:szCs w:val="16"/>
              </w:rPr>
            </w:pPr>
            <w:r w:rsidRPr="00370D9E">
              <w:rPr>
                <w:sz w:val="16"/>
                <w:szCs w:val="16"/>
              </w:rPr>
              <w:t>105</w:t>
            </w:r>
          </w:p>
        </w:tc>
        <w:tc>
          <w:tcPr>
            <w:tcW w:w="925" w:type="pct"/>
            <w:shd w:val="clear" w:color="auto" w:fill="B6DDE8" w:themeFill="accent5" w:themeFillTint="66"/>
            <w:vAlign w:val="center"/>
          </w:tcPr>
          <w:p w14:paraId="067C692E" w14:textId="77777777" w:rsidR="00220F88" w:rsidRPr="00C97215" w:rsidRDefault="00220F88" w:rsidP="008B6724">
            <w:pPr>
              <w:spacing w:before="100" w:beforeAutospacing="1" w:after="100" w:afterAutospacing="1"/>
              <w:contextualSpacing/>
              <w:rPr>
                <w:sz w:val="16"/>
                <w:szCs w:val="16"/>
              </w:rPr>
            </w:pPr>
            <w:r w:rsidRPr="00370D9E">
              <w:rPr>
                <w:sz w:val="16"/>
                <w:szCs w:val="16"/>
              </w:rPr>
              <w:t xml:space="preserve">The specification shall support metadata that indicates which remote user is being looked at by the local user </w:t>
            </w:r>
          </w:p>
        </w:tc>
        <w:tc>
          <w:tcPr>
            <w:tcW w:w="1334" w:type="pct"/>
            <w:shd w:val="clear" w:color="auto" w:fill="auto"/>
          </w:tcPr>
          <w:p w14:paraId="6DDBCF9E"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24B8CC4C"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608248AA" w14:textId="77777777" w:rsidR="00220F88" w:rsidRDefault="00220F88" w:rsidP="008B6724">
            <w:pPr>
              <w:spacing w:before="100" w:beforeAutospacing="1" w:after="100" w:afterAutospacing="1"/>
              <w:contextualSpacing/>
              <w:rPr>
                <w:sz w:val="16"/>
                <w:szCs w:val="16"/>
              </w:rPr>
            </w:pPr>
            <w:r>
              <w:rPr>
                <w:sz w:val="16"/>
                <w:szCs w:val="16"/>
              </w:rPr>
              <w:t>Partially completed with avatar extension.</w:t>
            </w:r>
          </w:p>
          <w:p w14:paraId="012A7F6C" w14:textId="77777777" w:rsidR="00220F88" w:rsidRPr="00831A4E" w:rsidRDefault="00220F88" w:rsidP="008B6724">
            <w:pPr>
              <w:spacing w:before="100" w:beforeAutospacing="1" w:after="100" w:afterAutospacing="1"/>
              <w:contextualSpacing/>
              <w:rPr>
                <w:sz w:val="16"/>
                <w:szCs w:val="16"/>
              </w:rPr>
            </w:pPr>
            <w:r>
              <w:rPr>
                <w:sz w:val="16"/>
                <w:szCs w:val="16"/>
              </w:rPr>
              <w:t xml:space="preserve">Clarify the requirement with pose metadata (completed) and gaze metadata (not completed – </w:t>
            </w:r>
            <w:r w:rsidRPr="007B585F">
              <w:rPr>
                <w:color w:val="FF0000"/>
                <w:sz w:val="16"/>
                <w:szCs w:val="16"/>
              </w:rPr>
              <w:t>phase 3</w:t>
            </w:r>
            <w:r>
              <w:rPr>
                <w:sz w:val="16"/>
                <w:szCs w:val="16"/>
              </w:rPr>
              <w:t>)</w:t>
            </w:r>
          </w:p>
        </w:tc>
        <w:tc>
          <w:tcPr>
            <w:tcW w:w="704" w:type="pct"/>
            <w:shd w:val="clear" w:color="auto" w:fill="FFFFFF" w:themeFill="background1"/>
          </w:tcPr>
          <w:p w14:paraId="566707A8" w14:textId="77777777" w:rsidR="00220F88" w:rsidRPr="00831A4E" w:rsidRDefault="00220F88" w:rsidP="008B6724">
            <w:pPr>
              <w:spacing w:before="100" w:beforeAutospacing="1" w:after="100" w:afterAutospacing="1"/>
              <w:contextualSpacing/>
              <w:rPr>
                <w:sz w:val="16"/>
                <w:szCs w:val="16"/>
              </w:rPr>
            </w:pPr>
          </w:p>
        </w:tc>
      </w:tr>
      <w:tr w:rsidR="00220F88" w:rsidRPr="00373464" w14:paraId="40C31A43" w14:textId="77777777" w:rsidTr="008B6724">
        <w:tc>
          <w:tcPr>
            <w:tcW w:w="404" w:type="pct"/>
          </w:tcPr>
          <w:p w14:paraId="3FE03365" w14:textId="77777777" w:rsidR="00220F88" w:rsidRPr="00C97215" w:rsidRDefault="00220F88" w:rsidP="008B6724">
            <w:pPr>
              <w:spacing w:before="100" w:beforeAutospacing="1" w:after="100" w:afterAutospacing="1"/>
              <w:contextualSpacing/>
              <w:rPr>
                <w:sz w:val="16"/>
                <w:szCs w:val="16"/>
              </w:rPr>
            </w:pPr>
            <w:r w:rsidRPr="00370D9E">
              <w:rPr>
                <w:sz w:val="16"/>
                <w:szCs w:val="16"/>
              </w:rPr>
              <w:t>106</w:t>
            </w:r>
          </w:p>
        </w:tc>
        <w:tc>
          <w:tcPr>
            <w:tcW w:w="925" w:type="pct"/>
            <w:shd w:val="clear" w:color="auto" w:fill="B6DDE8" w:themeFill="accent5" w:themeFillTint="66"/>
            <w:vAlign w:val="center"/>
          </w:tcPr>
          <w:p w14:paraId="172079A5" w14:textId="77777777" w:rsidR="00220F88" w:rsidRPr="00C97215" w:rsidRDefault="00220F88" w:rsidP="008B6724">
            <w:pPr>
              <w:spacing w:before="100" w:beforeAutospacing="1" w:after="100" w:afterAutospacing="1"/>
              <w:contextualSpacing/>
              <w:rPr>
                <w:sz w:val="16"/>
                <w:szCs w:val="16"/>
              </w:rPr>
            </w:pPr>
            <w:r w:rsidRPr="00370D9E">
              <w:rPr>
                <w:sz w:val="16"/>
                <w:szCs w:val="16"/>
              </w:rPr>
              <w:t>The specification shall support metadata that indicates whether a video stream corresponds to user A looking straight into the camera (main camera) or not (side camera)</w:t>
            </w:r>
          </w:p>
        </w:tc>
        <w:tc>
          <w:tcPr>
            <w:tcW w:w="1334" w:type="pct"/>
            <w:shd w:val="clear" w:color="auto" w:fill="auto"/>
          </w:tcPr>
          <w:p w14:paraId="53E75B26"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6DA0A116"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4650B27E" w14:textId="77777777" w:rsidR="00220F88" w:rsidRPr="00831A4E" w:rsidRDefault="00220F88" w:rsidP="008B6724">
            <w:pPr>
              <w:spacing w:before="100" w:beforeAutospacing="1" w:after="100" w:afterAutospacing="1"/>
              <w:contextualSpacing/>
              <w:rPr>
                <w:sz w:val="16"/>
                <w:szCs w:val="16"/>
              </w:rPr>
            </w:pPr>
            <w:r w:rsidRPr="00753B7E">
              <w:rPr>
                <w:color w:val="FF0000"/>
                <w:sz w:val="16"/>
                <w:szCs w:val="16"/>
              </w:rPr>
              <w:t>Phase 3</w:t>
            </w:r>
          </w:p>
        </w:tc>
        <w:tc>
          <w:tcPr>
            <w:tcW w:w="704" w:type="pct"/>
            <w:shd w:val="clear" w:color="auto" w:fill="FFFFFF" w:themeFill="background1"/>
          </w:tcPr>
          <w:p w14:paraId="20DC5C06" w14:textId="77777777" w:rsidR="00220F88" w:rsidRPr="00831A4E" w:rsidRDefault="00220F88" w:rsidP="008B6724">
            <w:pPr>
              <w:spacing w:before="100" w:beforeAutospacing="1" w:after="100" w:afterAutospacing="1"/>
              <w:contextualSpacing/>
              <w:rPr>
                <w:sz w:val="16"/>
                <w:szCs w:val="16"/>
              </w:rPr>
            </w:pPr>
          </w:p>
        </w:tc>
      </w:tr>
      <w:tr w:rsidR="00220F88" w:rsidRPr="00373464" w14:paraId="30A9ED8F" w14:textId="77777777" w:rsidTr="008B6724">
        <w:tc>
          <w:tcPr>
            <w:tcW w:w="404" w:type="pct"/>
          </w:tcPr>
          <w:p w14:paraId="17D34C24" w14:textId="77777777" w:rsidR="00220F88" w:rsidRPr="00C97215" w:rsidRDefault="00220F88" w:rsidP="008B6724">
            <w:pPr>
              <w:spacing w:before="100" w:beforeAutospacing="1" w:after="100" w:afterAutospacing="1"/>
              <w:contextualSpacing/>
              <w:rPr>
                <w:sz w:val="16"/>
                <w:szCs w:val="16"/>
              </w:rPr>
            </w:pPr>
            <w:r w:rsidRPr="00370D9E">
              <w:rPr>
                <w:sz w:val="16"/>
                <w:szCs w:val="16"/>
              </w:rPr>
              <w:t>107</w:t>
            </w:r>
          </w:p>
        </w:tc>
        <w:tc>
          <w:tcPr>
            <w:tcW w:w="925" w:type="pct"/>
            <w:shd w:val="clear" w:color="auto" w:fill="FBD4B4" w:themeFill="accent6" w:themeFillTint="66"/>
            <w:vAlign w:val="center"/>
          </w:tcPr>
          <w:p w14:paraId="201CC5B7" w14:textId="77777777" w:rsidR="00220F88" w:rsidRPr="00C97215" w:rsidRDefault="00220F88" w:rsidP="008B6724">
            <w:pPr>
              <w:spacing w:before="100" w:beforeAutospacing="1" w:after="100" w:afterAutospacing="1"/>
              <w:contextualSpacing/>
              <w:rPr>
                <w:sz w:val="16"/>
                <w:szCs w:val="16"/>
              </w:rPr>
            </w:pPr>
            <w:r w:rsidRPr="00370D9E">
              <w:rPr>
                <w:sz w:val="16"/>
                <w:szCs w:val="16"/>
              </w:rPr>
              <w:t xml:space="preserve"> The specification shall support </w:t>
            </w:r>
            <w:r w:rsidRPr="00370D9E">
              <w:rPr>
                <w:sz w:val="16"/>
                <w:szCs w:val="16"/>
              </w:rPr>
              <w:lastRenderedPageBreak/>
              <w:t>containers (e.g. ISOBMFF) to carry the above metadata to remote users.</w:t>
            </w:r>
          </w:p>
        </w:tc>
        <w:tc>
          <w:tcPr>
            <w:tcW w:w="1334" w:type="pct"/>
            <w:shd w:val="clear" w:color="auto" w:fill="auto"/>
          </w:tcPr>
          <w:p w14:paraId="0AD9BFA5"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5E99DF54"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auto"/>
          </w:tcPr>
          <w:p w14:paraId="501970CE" w14:textId="77777777" w:rsidR="00220F88" w:rsidRDefault="00220F88" w:rsidP="008B6724">
            <w:pPr>
              <w:spacing w:before="100" w:beforeAutospacing="1" w:after="100" w:afterAutospacing="1"/>
              <w:contextualSpacing/>
              <w:rPr>
                <w:sz w:val="16"/>
                <w:szCs w:val="16"/>
              </w:rPr>
            </w:pPr>
            <w:r>
              <w:rPr>
                <w:sz w:val="16"/>
                <w:szCs w:val="16"/>
              </w:rPr>
              <w:t xml:space="preserve">Partially completed in </w:t>
            </w:r>
            <w:r>
              <w:rPr>
                <w:sz w:val="16"/>
                <w:szCs w:val="16"/>
              </w:rPr>
              <w:lastRenderedPageBreak/>
              <w:t xml:space="preserve">system for V3C stream. </w:t>
            </w:r>
          </w:p>
          <w:p w14:paraId="7B098020" w14:textId="77777777" w:rsidR="00220F88" w:rsidRPr="00831A4E" w:rsidRDefault="00220F88" w:rsidP="008B6724">
            <w:pPr>
              <w:spacing w:before="100" w:beforeAutospacing="1" w:after="100" w:afterAutospacing="1"/>
              <w:contextualSpacing/>
              <w:rPr>
                <w:sz w:val="16"/>
                <w:szCs w:val="16"/>
              </w:rPr>
            </w:pPr>
          </w:p>
        </w:tc>
        <w:tc>
          <w:tcPr>
            <w:tcW w:w="704" w:type="pct"/>
            <w:shd w:val="clear" w:color="auto" w:fill="FFFFFF" w:themeFill="background1"/>
          </w:tcPr>
          <w:p w14:paraId="36853E0B" w14:textId="77777777" w:rsidR="00220F88" w:rsidRPr="00831A4E" w:rsidRDefault="00220F88" w:rsidP="008B6724">
            <w:pPr>
              <w:spacing w:before="100" w:beforeAutospacing="1" w:after="100" w:afterAutospacing="1"/>
              <w:contextualSpacing/>
              <w:rPr>
                <w:sz w:val="16"/>
                <w:szCs w:val="16"/>
              </w:rPr>
            </w:pPr>
          </w:p>
        </w:tc>
      </w:tr>
      <w:tr w:rsidR="00220F88" w:rsidRPr="00373464" w14:paraId="7B991363" w14:textId="77777777" w:rsidTr="008B6724">
        <w:tc>
          <w:tcPr>
            <w:tcW w:w="404" w:type="pct"/>
          </w:tcPr>
          <w:p w14:paraId="020B5E52" w14:textId="77777777" w:rsidR="00220F88" w:rsidRPr="00C97215" w:rsidRDefault="00220F88" w:rsidP="008B6724">
            <w:pPr>
              <w:spacing w:before="100" w:beforeAutospacing="1" w:after="100" w:afterAutospacing="1"/>
              <w:contextualSpacing/>
              <w:rPr>
                <w:sz w:val="16"/>
                <w:szCs w:val="16"/>
              </w:rPr>
            </w:pPr>
            <w:r w:rsidRPr="00370D9E">
              <w:rPr>
                <w:sz w:val="16"/>
                <w:szCs w:val="16"/>
              </w:rPr>
              <w:t>108</w:t>
            </w:r>
          </w:p>
        </w:tc>
        <w:tc>
          <w:tcPr>
            <w:tcW w:w="925" w:type="pct"/>
            <w:shd w:val="clear" w:color="auto" w:fill="FBD4B4" w:themeFill="accent6" w:themeFillTint="66"/>
            <w:vAlign w:val="center"/>
          </w:tcPr>
          <w:p w14:paraId="092E1B53" w14:textId="77777777" w:rsidR="00220F88" w:rsidRPr="00C97215" w:rsidRDefault="00220F88" w:rsidP="008B6724">
            <w:pPr>
              <w:spacing w:before="100" w:beforeAutospacing="1" w:after="100" w:afterAutospacing="1"/>
              <w:contextualSpacing/>
              <w:rPr>
                <w:sz w:val="16"/>
                <w:szCs w:val="16"/>
              </w:rPr>
            </w:pPr>
            <w:r w:rsidRPr="00370D9E">
              <w:rPr>
                <w:sz w:val="16"/>
                <w:szCs w:val="16"/>
              </w:rPr>
              <w:t xml:space="preserve"> The specification shall support metadata that provides x/y/z and yaw/pitch/roll coordinates that provide the position/orientation of a camera or audio source with respect to the perceived  immersive environment.</w:t>
            </w:r>
          </w:p>
        </w:tc>
        <w:tc>
          <w:tcPr>
            <w:tcW w:w="1334" w:type="pct"/>
            <w:shd w:val="clear" w:color="auto" w:fill="auto"/>
          </w:tcPr>
          <w:p w14:paraId="48DB0716" w14:textId="77777777" w:rsidR="00220F88" w:rsidRPr="00C97215" w:rsidRDefault="00220F88" w:rsidP="008B6724">
            <w:pPr>
              <w:spacing w:before="100" w:beforeAutospacing="1" w:after="100" w:afterAutospacing="1"/>
              <w:contextualSpacing/>
              <w:rPr>
                <w:sz w:val="16"/>
                <w:szCs w:val="16"/>
              </w:rPr>
            </w:pPr>
            <w:r>
              <w:rPr>
                <w:sz w:val="16"/>
                <w:szCs w:val="16"/>
              </w:rPr>
              <w:t>Seems gltf</w:t>
            </w:r>
          </w:p>
        </w:tc>
        <w:tc>
          <w:tcPr>
            <w:tcW w:w="908" w:type="pct"/>
            <w:shd w:val="clear" w:color="auto" w:fill="FFFFFF" w:themeFill="background1"/>
          </w:tcPr>
          <w:p w14:paraId="15ABAFDA"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D6E3BC" w:themeFill="accent3" w:themeFillTint="66"/>
          </w:tcPr>
          <w:p w14:paraId="7685F2B8" w14:textId="77777777" w:rsidR="00220F88" w:rsidRPr="00831A4E" w:rsidRDefault="00220F88" w:rsidP="008B6724">
            <w:pPr>
              <w:spacing w:before="100" w:beforeAutospacing="1" w:after="100" w:afterAutospacing="1"/>
              <w:contextualSpacing/>
              <w:rPr>
                <w:sz w:val="16"/>
                <w:szCs w:val="16"/>
              </w:rPr>
            </w:pPr>
            <w:r>
              <w:rPr>
                <w:sz w:val="16"/>
                <w:szCs w:val="16"/>
              </w:rPr>
              <w:t>Completed</w:t>
            </w:r>
          </w:p>
        </w:tc>
        <w:tc>
          <w:tcPr>
            <w:tcW w:w="704" w:type="pct"/>
            <w:shd w:val="clear" w:color="auto" w:fill="FFFFFF" w:themeFill="background1"/>
          </w:tcPr>
          <w:p w14:paraId="0BBD6359" w14:textId="77777777" w:rsidR="00220F88" w:rsidRPr="00831A4E" w:rsidRDefault="00220F88" w:rsidP="008B6724">
            <w:pPr>
              <w:spacing w:before="100" w:beforeAutospacing="1" w:after="100" w:afterAutospacing="1"/>
              <w:contextualSpacing/>
              <w:rPr>
                <w:sz w:val="16"/>
                <w:szCs w:val="16"/>
              </w:rPr>
            </w:pPr>
          </w:p>
        </w:tc>
      </w:tr>
      <w:tr w:rsidR="00220F88" w:rsidRPr="00373464" w14:paraId="0B392A35" w14:textId="77777777" w:rsidTr="008B6724">
        <w:tc>
          <w:tcPr>
            <w:tcW w:w="404" w:type="pct"/>
          </w:tcPr>
          <w:p w14:paraId="3A89B6CD" w14:textId="77777777" w:rsidR="00220F88" w:rsidRPr="00C97215" w:rsidRDefault="00220F88" w:rsidP="008B6724">
            <w:pPr>
              <w:spacing w:before="100" w:beforeAutospacing="1" w:after="100" w:afterAutospacing="1"/>
              <w:contextualSpacing/>
              <w:rPr>
                <w:sz w:val="16"/>
                <w:szCs w:val="16"/>
              </w:rPr>
            </w:pPr>
            <w:r w:rsidRPr="00370D9E">
              <w:rPr>
                <w:sz w:val="16"/>
                <w:szCs w:val="16"/>
              </w:rPr>
              <w:t>109</w:t>
            </w:r>
          </w:p>
        </w:tc>
        <w:tc>
          <w:tcPr>
            <w:tcW w:w="925" w:type="pct"/>
            <w:shd w:val="clear" w:color="auto" w:fill="FFFF00"/>
            <w:vAlign w:val="center"/>
          </w:tcPr>
          <w:p w14:paraId="5036976F" w14:textId="77777777" w:rsidR="00220F88" w:rsidRPr="00C97215" w:rsidRDefault="00220F88" w:rsidP="008B6724">
            <w:pPr>
              <w:spacing w:before="100" w:beforeAutospacing="1" w:after="100" w:afterAutospacing="1"/>
              <w:contextualSpacing/>
              <w:rPr>
                <w:sz w:val="16"/>
                <w:szCs w:val="16"/>
              </w:rPr>
            </w:pPr>
            <w:r w:rsidRPr="00370D9E">
              <w:rPr>
                <w:sz w:val="16"/>
                <w:szCs w:val="16"/>
              </w:rPr>
              <w:t>The specification shall support metadata that provides the type and other details of the camera or audio source.</w:t>
            </w:r>
          </w:p>
        </w:tc>
        <w:tc>
          <w:tcPr>
            <w:tcW w:w="1334" w:type="pct"/>
            <w:shd w:val="clear" w:color="auto" w:fill="auto"/>
          </w:tcPr>
          <w:p w14:paraId="595C69AB" w14:textId="77777777" w:rsidR="00220F88" w:rsidRPr="00C97215" w:rsidRDefault="00220F88" w:rsidP="008B6724">
            <w:pPr>
              <w:spacing w:before="100" w:beforeAutospacing="1" w:after="100" w:afterAutospacing="1"/>
              <w:contextualSpacing/>
              <w:rPr>
                <w:sz w:val="16"/>
                <w:szCs w:val="16"/>
              </w:rPr>
            </w:pPr>
            <w:r>
              <w:rPr>
                <w:sz w:val="16"/>
                <w:szCs w:val="16"/>
              </w:rPr>
              <w:t>Gltf file</w:t>
            </w:r>
          </w:p>
        </w:tc>
        <w:tc>
          <w:tcPr>
            <w:tcW w:w="908" w:type="pct"/>
            <w:shd w:val="clear" w:color="auto" w:fill="FFFFFF" w:themeFill="background1"/>
          </w:tcPr>
          <w:p w14:paraId="494EB7FC"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D6E3BC" w:themeFill="accent3" w:themeFillTint="66"/>
          </w:tcPr>
          <w:p w14:paraId="6BF529D8" w14:textId="77777777" w:rsidR="00220F88" w:rsidRPr="00831A4E" w:rsidRDefault="00220F88" w:rsidP="008B6724">
            <w:pPr>
              <w:spacing w:before="100" w:beforeAutospacing="1" w:after="100" w:afterAutospacing="1"/>
              <w:contextualSpacing/>
              <w:rPr>
                <w:sz w:val="16"/>
                <w:szCs w:val="16"/>
              </w:rPr>
            </w:pPr>
            <w:r>
              <w:rPr>
                <w:sz w:val="16"/>
                <w:szCs w:val="16"/>
              </w:rPr>
              <w:t>Completed with audio spatial semantic in Ed1</w:t>
            </w:r>
          </w:p>
        </w:tc>
        <w:tc>
          <w:tcPr>
            <w:tcW w:w="704" w:type="pct"/>
            <w:shd w:val="clear" w:color="auto" w:fill="FFFFFF" w:themeFill="background1"/>
          </w:tcPr>
          <w:p w14:paraId="37532181" w14:textId="77777777" w:rsidR="00220F88" w:rsidRPr="00831A4E" w:rsidRDefault="00220F88" w:rsidP="008B6724">
            <w:pPr>
              <w:spacing w:before="100" w:beforeAutospacing="1" w:after="100" w:afterAutospacing="1"/>
              <w:contextualSpacing/>
              <w:rPr>
                <w:sz w:val="16"/>
                <w:szCs w:val="16"/>
              </w:rPr>
            </w:pPr>
          </w:p>
        </w:tc>
      </w:tr>
      <w:tr w:rsidR="00220F88" w:rsidRPr="00373464" w14:paraId="292D168C" w14:textId="77777777" w:rsidTr="008B6724">
        <w:tc>
          <w:tcPr>
            <w:tcW w:w="404" w:type="pct"/>
          </w:tcPr>
          <w:p w14:paraId="2B14ECA7" w14:textId="77777777" w:rsidR="00220F88" w:rsidRPr="00C97215" w:rsidRDefault="00220F88" w:rsidP="008B6724">
            <w:pPr>
              <w:spacing w:before="100" w:beforeAutospacing="1" w:after="100" w:afterAutospacing="1"/>
              <w:contextualSpacing/>
              <w:rPr>
                <w:sz w:val="16"/>
                <w:szCs w:val="16"/>
              </w:rPr>
            </w:pPr>
            <w:r w:rsidRPr="00370D9E">
              <w:rPr>
                <w:sz w:val="16"/>
                <w:szCs w:val="16"/>
              </w:rPr>
              <w:t>110</w:t>
            </w:r>
          </w:p>
        </w:tc>
        <w:tc>
          <w:tcPr>
            <w:tcW w:w="925" w:type="pct"/>
            <w:shd w:val="clear" w:color="auto" w:fill="FFFF00"/>
            <w:vAlign w:val="center"/>
          </w:tcPr>
          <w:p w14:paraId="5CC77B63" w14:textId="77777777" w:rsidR="00220F88" w:rsidRPr="00C97215" w:rsidRDefault="00220F88" w:rsidP="008B6724">
            <w:pPr>
              <w:spacing w:before="100" w:beforeAutospacing="1" w:after="100" w:afterAutospacing="1"/>
              <w:contextualSpacing/>
              <w:rPr>
                <w:sz w:val="16"/>
                <w:szCs w:val="16"/>
              </w:rPr>
            </w:pPr>
            <w:r w:rsidRPr="00370D9E">
              <w:rPr>
                <w:sz w:val="16"/>
                <w:szCs w:val="16"/>
              </w:rPr>
              <w:t>The specification shall support metadata to identify and distinguish cameras and audio sources.</w:t>
            </w:r>
          </w:p>
        </w:tc>
        <w:tc>
          <w:tcPr>
            <w:tcW w:w="1334" w:type="pct"/>
            <w:shd w:val="clear" w:color="auto" w:fill="auto"/>
          </w:tcPr>
          <w:p w14:paraId="6BD5720F" w14:textId="77777777" w:rsidR="00220F88" w:rsidRPr="00C97215" w:rsidRDefault="00220F88" w:rsidP="008B6724">
            <w:pPr>
              <w:spacing w:before="100" w:beforeAutospacing="1" w:after="100" w:afterAutospacing="1"/>
              <w:contextualSpacing/>
              <w:rPr>
                <w:sz w:val="16"/>
                <w:szCs w:val="16"/>
              </w:rPr>
            </w:pPr>
            <w:r w:rsidRPr="00242F6E">
              <w:rPr>
                <w:sz w:val="16"/>
                <w:szCs w:val="16"/>
              </w:rPr>
              <w:t xml:space="preserve">support with legacy glTF camera metadata. </w:t>
            </w:r>
          </w:p>
        </w:tc>
        <w:tc>
          <w:tcPr>
            <w:tcW w:w="908" w:type="pct"/>
            <w:shd w:val="clear" w:color="auto" w:fill="FFFFFF" w:themeFill="background1"/>
          </w:tcPr>
          <w:p w14:paraId="76859545"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D6E3BC" w:themeFill="accent3" w:themeFillTint="66"/>
          </w:tcPr>
          <w:p w14:paraId="7DBC6097" w14:textId="77777777" w:rsidR="00220F88" w:rsidRPr="00831A4E" w:rsidRDefault="00220F88" w:rsidP="008B6724">
            <w:pPr>
              <w:spacing w:before="100" w:beforeAutospacing="1" w:after="100" w:afterAutospacing="1"/>
              <w:contextualSpacing/>
              <w:rPr>
                <w:sz w:val="16"/>
                <w:szCs w:val="16"/>
              </w:rPr>
            </w:pPr>
            <w:r>
              <w:rPr>
                <w:sz w:val="16"/>
                <w:szCs w:val="16"/>
              </w:rPr>
              <w:t xml:space="preserve">Completed with </w:t>
            </w:r>
            <w:r w:rsidRPr="00242F6E">
              <w:rPr>
                <w:sz w:val="16"/>
                <w:szCs w:val="16"/>
              </w:rPr>
              <w:t xml:space="preserve">audio spatial semantic in </w:t>
            </w:r>
            <w:r>
              <w:rPr>
                <w:sz w:val="16"/>
                <w:szCs w:val="16"/>
              </w:rPr>
              <w:t>Ed1</w:t>
            </w:r>
          </w:p>
        </w:tc>
        <w:tc>
          <w:tcPr>
            <w:tcW w:w="704" w:type="pct"/>
            <w:shd w:val="clear" w:color="auto" w:fill="FFFFFF" w:themeFill="background1"/>
          </w:tcPr>
          <w:p w14:paraId="3ED269AE" w14:textId="77777777" w:rsidR="00220F88" w:rsidRPr="00831A4E" w:rsidRDefault="00220F88" w:rsidP="008B6724">
            <w:pPr>
              <w:spacing w:before="100" w:beforeAutospacing="1" w:after="100" w:afterAutospacing="1"/>
              <w:contextualSpacing/>
              <w:rPr>
                <w:sz w:val="16"/>
                <w:szCs w:val="16"/>
              </w:rPr>
            </w:pPr>
          </w:p>
        </w:tc>
      </w:tr>
      <w:tr w:rsidR="00220F88" w:rsidRPr="00373464" w14:paraId="14D50F2A" w14:textId="77777777" w:rsidTr="008B6724">
        <w:tc>
          <w:tcPr>
            <w:tcW w:w="404" w:type="pct"/>
          </w:tcPr>
          <w:p w14:paraId="41C6C6A3" w14:textId="77777777" w:rsidR="00220F88" w:rsidRPr="00C97215" w:rsidRDefault="00220F88" w:rsidP="008B6724">
            <w:pPr>
              <w:spacing w:before="100" w:beforeAutospacing="1" w:after="100" w:afterAutospacing="1"/>
              <w:contextualSpacing/>
              <w:rPr>
                <w:sz w:val="16"/>
                <w:szCs w:val="16"/>
              </w:rPr>
            </w:pPr>
            <w:r w:rsidRPr="00370D9E">
              <w:rPr>
                <w:sz w:val="16"/>
                <w:szCs w:val="16"/>
              </w:rPr>
              <w:t>111</w:t>
            </w:r>
          </w:p>
        </w:tc>
        <w:tc>
          <w:tcPr>
            <w:tcW w:w="925" w:type="pct"/>
            <w:shd w:val="clear" w:color="auto" w:fill="B6DDE8" w:themeFill="accent5" w:themeFillTint="66"/>
            <w:vAlign w:val="center"/>
          </w:tcPr>
          <w:p w14:paraId="01BF2386" w14:textId="77777777" w:rsidR="00220F88" w:rsidRPr="00C97215" w:rsidRDefault="00220F88" w:rsidP="008B6724">
            <w:pPr>
              <w:spacing w:before="100" w:beforeAutospacing="1" w:after="100" w:afterAutospacing="1"/>
              <w:contextualSpacing/>
              <w:rPr>
                <w:sz w:val="16"/>
                <w:szCs w:val="16"/>
              </w:rPr>
            </w:pPr>
            <w:r w:rsidRPr="00370D9E">
              <w:rPr>
                <w:sz w:val="16"/>
                <w:szCs w:val="16"/>
              </w:rPr>
              <w:t>Metadata to signal details of the visual and/or auditive/haptic indication of the camera/audio source position/orientation in the  immersive environment</w:t>
            </w:r>
          </w:p>
        </w:tc>
        <w:tc>
          <w:tcPr>
            <w:tcW w:w="1334" w:type="pct"/>
            <w:shd w:val="clear" w:color="auto" w:fill="auto"/>
          </w:tcPr>
          <w:p w14:paraId="1CC28A06"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6E35C073"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D6E3BC" w:themeFill="accent3" w:themeFillTint="66"/>
          </w:tcPr>
          <w:p w14:paraId="1F24FC6E" w14:textId="77777777" w:rsidR="00220F88" w:rsidRPr="00831A4E" w:rsidRDefault="00220F88" w:rsidP="008B6724">
            <w:pPr>
              <w:spacing w:before="100" w:beforeAutospacing="1" w:after="100" w:afterAutospacing="1"/>
              <w:contextualSpacing/>
              <w:rPr>
                <w:sz w:val="16"/>
                <w:szCs w:val="16"/>
              </w:rPr>
            </w:pPr>
            <w:r>
              <w:rPr>
                <w:sz w:val="16"/>
                <w:szCs w:val="16"/>
              </w:rPr>
              <w:t xml:space="preserve">Completed with </w:t>
            </w:r>
            <w:r w:rsidRPr="00E747DD">
              <w:rPr>
                <w:sz w:val="16"/>
                <w:szCs w:val="16"/>
              </w:rPr>
              <w:t>spatial audio extension in Ed1, haptic extension in AMD2</w:t>
            </w:r>
          </w:p>
        </w:tc>
        <w:tc>
          <w:tcPr>
            <w:tcW w:w="704" w:type="pct"/>
            <w:shd w:val="clear" w:color="auto" w:fill="FFFFFF" w:themeFill="background1"/>
          </w:tcPr>
          <w:p w14:paraId="68F4DD27" w14:textId="77777777" w:rsidR="00220F88" w:rsidRPr="00831A4E" w:rsidRDefault="00220F88" w:rsidP="008B6724">
            <w:pPr>
              <w:spacing w:before="100" w:beforeAutospacing="1" w:after="100" w:afterAutospacing="1"/>
              <w:contextualSpacing/>
              <w:rPr>
                <w:sz w:val="16"/>
                <w:szCs w:val="16"/>
              </w:rPr>
            </w:pPr>
          </w:p>
        </w:tc>
      </w:tr>
      <w:tr w:rsidR="00220F88" w:rsidRPr="00373464" w14:paraId="7B5716E2" w14:textId="77777777" w:rsidTr="008B6724">
        <w:tc>
          <w:tcPr>
            <w:tcW w:w="404" w:type="pct"/>
          </w:tcPr>
          <w:p w14:paraId="4CB38A9C" w14:textId="77777777" w:rsidR="00220F88" w:rsidRPr="00C97215" w:rsidRDefault="00220F88" w:rsidP="008B6724">
            <w:pPr>
              <w:spacing w:before="100" w:beforeAutospacing="1" w:after="100" w:afterAutospacing="1"/>
              <w:contextualSpacing/>
              <w:rPr>
                <w:sz w:val="16"/>
                <w:szCs w:val="16"/>
              </w:rPr>
            </w:pPr>
            <w:r w:rsidRPr="00370D9E">
              <w:rPr>
                <w:sz w:val="16"/>
                <w:szCs w:val="16"/>
              </w:rPr>
              <w:t>112</w:t>
            </w:r>
          </w:p>
        </w:tc>
        <w:tc>
          <w:tcPr>
            <w:tcW w:w="925" w:type="pct"/>
            <w:shd w:val="clear" w:color="auto" w:fill="FBD4B4" w:themeFill="accent6" w:themeFillTint="66"/>
            <w:vAlign w:val="center"/>
          </w:tcPr>
          <w:p w14:paraId="1ED96009" w14:textId="77777777" w:rsidR="00220F88" w:rsidRPr="00C97215" w:rsidRDefault="00220F88" w:rsidP="008B6724">
            <w:pPr>
              <w:spacing w:before="100" w:beforeAutospacing="1" w:after="100" w:afterAutospacing="1"/>
              <w:contextualSpacing/>
              <w:rPr>
                <w:sz w:val="16"/>
                <w:szCs w:val="16"/>
              </w:rPr>
            </w:pPr>
            <w:r w:rsidRPr="00370D9E">
              <w:rPr>
                <w:sz w:val="16"/>
                <w:szCs w:val="16"/>
              </w:rPr>
              <w:t xml:space="preserve"> Containers (e.g. ISOBMFF) to carry the above metadata to the other user(s).</w:t>
            </w:r>
          </w:p>
        </w:tc>
        <w:tc>
          <w:tcPr>
            <w:tcW w:w="1334" w:type="pct"/>
            <w:shd w:val="clear" w:color="auto" w:fill="auto"/>
          </w:tcPr>
          <w:p w14:paraId="1445F930" w14:textId="77777777" w:rsidR="00220F88" w:rsidRPr="00C97215" w:rsidRDefault="00220F88" w:rsidP="008B6724">
            <w:pPr>
              <w:spacing w:before="100" w:beforeAutospacing="1" w:after="100" w:afterAutospacing="1"/>
              <w:contextualSpacing/>
              <w:rPr>
                <w:sz w:val="16"/>
                <w:szCs w:val="16"/>
              </w:rPr>
            </w:pPr>
            <w:r>
              <w:rPr>
                <w:sz w:val="16"/>
                <w:szCs w:val="16"/>
              </w:rPr>
              <w:t>MPEG System FF</w:t>
            </w:r>
          </w:p>
        </w:tc>
        <w:tc>
          <w:tcPr>
            <w:tcW w:w="908" w:type="pct"/>
            <w:shd w:val="clear" w:color="auto" w:fill="FFFFFF" w:themeFill="background1"/>
          </w:tcPr>
          <w:p w14:paraId="5B755797"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3FAE1BB0" w14:textId="77777777" w:rsidR="00220F88" w:rsidRPr="00831A4E" w:rsidRDefault="00220F88" w:rsidP="008B6724">
            <w:pPr>
              <w:spacing w:before="100" w:beforeAutospacing="1" w:after="100" w:afterAutospacing="1"/>
              <w:contextualSpacing/>
              <w:rPr>
                <w:sz w:val="16"/>
                <w:szCs w:val="16"/>
              </w:rPr>
            </w:pPr>
            <w:r>
              <w:rPr>
                <w:sz w:val="16"/>
                <w:szCs w:val="16"/>
              </w:rPr>
              <w:t>Status???</w:t>
            </w:r>
          </w:p>
        </w:tc>
        <w:tc>
          <w:tcPr>
            <w:tcW w:w="704" w:type="pct"/>
            <w:shd w:val="clear" w:color="auto" w:fill="FFFFFF" w:themeFill="background1"/>
          </w:tcPr>
          <w:p w14:paraId="156914FE" w14:textId="77777777" w:rsidR="00220F88" w:rsidRPr="00831A4E" w:rsidRDefault="00220F88" w:rsidP="008B6724">
            <w:pPr>
              <w:spacing w:before="100" w:beforeAutospacing="1" w:after="100" w:afterAutospacing="1"/>
              <w:contextualSpacing/>
              <w:rPr>
                <w:sz w:val="16"/>
                <w:szCs w:val="16"/>
              </w:rPr>
            </w:pPr>
          </w:p>
        </w:tc>
      </w:tr>
      <w:tr w:rsidR="00220F88" w:rsidRPr="00373464" w14:paraId="346F2307" w14:textId="77777777" w:rsidTr="008B6724">
        <w:tc>
          <w:tcPr>
            <w:tcW w:w="404" w:type="pct"/>
          </w:tcPr>
          <w:p w14:paraId="5715C84C" w14:textId="77777777" w:rsidR="00220F88" w:rsidRPr="00C97215" w:rsidRDefault="00220F88" w:rsidP="008B6724">
            <w:pPr>
              <w:spacing w:before="100" w:beforeAutospacing="1" w:after="100" w:afterAutospacing="1"/>
              <w:contextualSpacing/>
              <w:rPr>
                <w:sz w:val="16"/>
                <w:szCs w:val="16"/>
              </w:rPr>
            </w:pPr>
            <w:r w:rsidRPr="00370D9E">
              <w:rPr>
                <w:sz w:val="16"/>
                <w:szCs w:val="16"/>
              </w:rPr>
              <w:t>113</w:t>
            </w:r>
          </w:p>
        </w:tc>
        <w:tc>
          <w:tcPr>
            <w:tcW w:w="925" w:type="pct"/>
            <w:shd w:val="clear" w:color="auto" w:fill="FBD4B4" w:themeFill="accent6" w:themeFillTint="66"/>
            <w:vAlign w:val="center"/>
          </w:tcPr>
          <w:p w14:paraId="79B1F089" w14:textId="77777777" w:rsidR="00220F88" w:rsidRPr="00C97215" w:rsidRDefault="00220F88" w:rsidP="008B6724">
            <w:pPr>
              <w:spacing w:before="100" w:beforeAutospacing="1" w:after="100" w:afterAutospacing="1"/>
              <w:contextualSpacing/>
              <w:rPr>
                <w:sz w:val="16"/>
                <w:szCs w:val="16"/>
              </w:rPr>
            </w:pPr>
            <w:r w:rsidRPr="00370D9E">
              <w:rPr>
                <w:sz w:val="16"/>
                <w:szCs w:val="16"/>
              </w:rPr>
              <w:t>Metadata that provides the angle of view of the camera</w:t>
            </w:r>
          </w:p>
        </w:tc>
        <w:tc>
          <w:tcPr>
            <w:tcW w:w="1334" w:type="pct"/>
            <w:shd w:val="clear" w:color="auto" w:fill="auto"/>
          </w:tcPr>
          <w:p w14:paraId="3A65AB4F" w14:textId="77777777" w:rsidR="00220F88" w:rsidRPr="00C97215" w:rsidRDefault="00220F88" w:rsidP="008B6724">
            <w:pPr>
              <w:spacing w:before="100" w:beforeAutospacing="1" w:after="100" w:afterAutospacing="1"/>
              <w:contextualSpacing/>
              <w:rPr>
                <w:sz w:val="16"/>
                <w:szCs w:val="16"/>
              </w:rPr>
            </w:pPr>
            <w:r>
              <w:rPr>
                <w:sz w:val="16"/>
                <w:szCs w:val="16"/>
              </w:rPr>
              <w:t>Seems gltf</w:t>
            </w:r>
          </w:p>
        </w:tc>
        <w:tc>
          <w:tcPr>
            <w:tcW w:w="908" w:type="pct"/>
            <w:shd w:val="clear" w:color="auto" w:fill="FFFFFF" w:themeFill="background1"/>
          </w:tcPr>
          <w:p w14:paraId="6969D322"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D6E3BC" w:themeFill="accent3" w:themeFillTint="66"/>
          </w:tcPr>
          <w:p w14:paraId="1BD5AC99" w14:textId="77777777" w:rsidR="00220F88" w:rsidRPr="00831A4E" w:rsidRDefault="00220F88" w:rsidP="008B6724">
            <w:pPr>
              <w:spacing w:before="100" w:beforeAutospacing="1" w:after="100" w:afterAutospacing="1"/>
              <w:contextualSpacing/>
              <w:rPr>
                <w:sz w:val="16"/>
                <w:szCs w:val="16"/>
              </w:rPr>
            </w:pPr>
            <w:r>
              <w:rPr>
                <w:sz w:val="16"/>
                <w:szCs w:val="16"/>
              </w:rPr>
              <w:t>Completed</w:t>
            </w:r>
          </w:p>
        </w:tc>
        <w:tc>
          <w:tcPr>
            <w:tcW w:w="704" w:type="pct"/>
            <w:shd w:val="clear" w:color="auto" w:fill="FFFFFF" w:themeFill="background1"/>
          </w:tcPr>
          <w:p w14:paraId="6F4B3CFA" w14:textId="77777777" w:rsidR="00220F88" w:rsidRPr="00831A4E" w:rsidRDefault="00220F88" w:rsidP="008B6724">
            <w:pPr>
              <w:spacing w:before="100" w:beforeAutospacing="1" w:after="100" w:afterAutospacing="1"/>
              <w:contextualSpacing/>
              <w:rPr>
                <w:sz w:val="16"/>
                <w:szCs w:val="16"/>
              </w:rPr>
            </w:pPr>
          </w:p>
        </w:tc>
      </w:tr>
      <w:tr w:rsidR="00220F88" w:rsidRPr="00373464" w14:paraId="429A18E2" w14:textId="77777777" w:rsidTr="008B6724">
        <w:tc>
          <w:tcPr>
            <w:tcW w:w="404" w:type="pct"/>
          </w:tcPr>
          <w:p w14:paraId="269FA613" w14:textId="77777777" w:rsidR="00220F88" w:rsidRPr="00C97215" w:rsidRDefault="00220F88" w:rsidP="008B6724">
            <w:pPr>
              <w:spacing w:before="100" w:beforeAutospacing="1" w:after="100" w:afterAutospacing="1"/>
              <w:contextualSpacing/>
              <w:rPr>
                <w:sz w:val="16"/>
                <w:szCs w:val="16"/>
              </w:rPr>
            </w:pPr>
            <w:r w:rsidRPr="00370D9E">
              <w:rPr>
                <w:sz w:val="16"/>
                <w:szCs w:val="16"/>
              </w:rPr>
              <w:t>114</w:t>
            </w:r>
          </w:p>
        </w:tc>
        <w:tc>
          <w:tcPr>
            <w:tcW w:w="925" w:type="pct"/>
            <w:shd w:val="clear" w:color="auto" w:fill="auto"/>
            <w:vAlign w:val="center"/>
          </w:tcPr>
          <w:p w14:paraId="55B2FB45" w14:textId="77777777" w:rsidR="00220F88" w:rsidRPr="00C97215" w:rsidRDefault="00220F88" w:rsidP="008B6724">
            <w:pPr>
              <w:spacing w:before="100" w:beforeAutospacing="1" w:after="100" w:afterAutospacing="1"/>
              <w:contextualSpacing/>
              <w:rPr>
                <w:sz w:val="16"/>
                <w:szCs w:val="16"/>
              </w:rPr>
            </w:pPr>
            <w:r w:rsidRPr="00370D9E">
              <w:rPr>
                <w:sz w:val="16"/>
                <w:szCs w:val="16"/>
              </w:rPr>
              <w:t>Metadata that provides the distance between the camera and the video-captured person</w:t>
            </w:r>
          </w:p>
        </w:tc>
        <w:tc>
          <w:tcPr>
            <w:tcW w:w="1334" w:type="pct"/>
            <w:shd w:val="clear" w:color="auto" w:fill="auto"/>
          </w:tcPr>
          <w:p w14:paraId="4E5E7423"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189A360A"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6F17D082" w14:textId="77777777" w:rsidR="00220F88" w:rsidRPr="00831A4E" w:rsidRDefault="00220F88" w:rsidP="008B6724">
            <w:pPr>
              <w:spacing w:before="100" w:beforeAutospacing="1" w:after="100" w:afterAutospacing="1"/>
              <w:contextualSpacing/>
              <w:rPr>
                <w:sz w:val="16"/>
                <w:szCs w:val="16"/>
              </w:rPr>
            </w:pPr>
            <w:r>
              <w:rPr>
                <w:sz w:val="16"/>
                <w:szCs w:val="16"/>
              </w:rPr>
              <w:t>Seems similar to 96.1 Can be calculated by the PE based on spatial attributes of the scene graph</w:t>
            </w:r>
          </w:p>
        </w:tc>
        <w:tc>
          <w:tcPr>
            <w:tcW w:w="704" w:type="pct"/>
            <w:shd w:val="clear" w:color="auto" w:fill="FFFFFF" w:themeFill="background1"/>
          </w:tcPr>
          <w:p w14:paraId="7FA6F1E0" w14:textId="77777777" w:rsidR="00220F88" w:rsidRPr="00831A4E" w:rsidRDefault="00220F88" w:rsidP="008B6724">
            <w:pPr>
              <w:spacing w:before="100" w:beforeAutospacing="1" w:after="100" w:afterAutospacing="1"/>
              <w:contextualSpacing/>
              <w:rPr>
                <w:sz w:val="16"/>
                <w:szCs w:val="16"/>
              </w:rPr>
            </w:pPr>
          </w:p>
        </w:tc>
      </w:tr>
      <w:tr w:rsidR="00220F88" w:rsidRPr="00373464" w14:paraId="1071C58C" w14:textId="77777777" w:rsidTr="008B6724">
        <w:tc>
          <w:tcPr>
            <w:tcW w:w="404" w:type="pct"/>
          </w:tcPr>
          <w:p w14:paraId="2CB96F58" w14:textId="77777777" w:rsidR="00220F88" w:rsidRPr="00C97215" w:rsidRDefault="00220F88" w:rsidP="008B6724">
            <w:pPr>
              <w:spacing w:before="100" w:beforeAutospacing="1" w:after="100" w:afterAutospacing="1"/>
              <w:contextualSpacing/>
              <w:rPr>
                <w:sz w:val="16"/>
                <w:szCs w:val="16"/>
              </w:rPr>
            </w:pPr>
            <w:r w:rsidRPr="00370D9E">
              <w:rPr>
                <w:sz w:val="16"/>
                <w:szCs w:val="16"/>
              </w:rPr>
              <w:t>115</w:t>
            </w:r>
          </w:p>
        </w:tc>
        <w:tc>
          <w:tcPr>
            <w:tcW w:w="925" w:type="pct"/>
            <w:shd w:val="clear" w:color="auto" w:fill="B6DDE8" w:themeFill="accent5" w:themeFillTint="66"/>
            <w:vAlign w:val="center"/>
          </w:tcPr>
          <w:p w14:paraId="60F14341" w14:textId="77777777" w:rsidR="00220F88" w:rsidRPr="00C97215" w:rsidRDefault="00220F88" w:rsidP="008B6724">
            <w:pPr>
              <w:spacing w:before="100" w:beforeAutospacing="1" w:after="100" w:afterAutospacing="1"/>
              <w:contextualSpacing/>
              <w:rPr>
                <w:sz w:val="16"/>
                <w:szCs w:val="16"/>
              </w:rPr>
            </w:pPr>
            <w:r w:rsidRPr="00370D9E">
              <w:rPr>
                <w:sz w:val="16"/>
                <w:szCs w:val="16"/>
              </w:rPr>
              <w:t xml:space="preserve"> Metadata about the position of the video-captured person in the video frame</w:t>
            </w:r>
          </w:p>
        </w:tc>
        <w:tc>
          <w:tcPr>
            <w:tcW w:w="1334" w:type="pct"/>
            <w:shd w:val="clear" w:color="auto" w:fill="auto"/>
          </w:tcPr>
          <w:p w14:paraId="22AE0EF9"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0A8131B0"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D6E3BC" w:themeFill="accent3" w:themeFillTint="66"/>
          </w:tcPr>
          <w:p w14:paraId="195BEE81" w14:textId="77777777" w:rsidR="00220F88" w:rsidRPr="00831A4E" w:rsidRDefault="00220F88" w:rsidP="008B6724">
            <w:pPr>
              <w:spacing w:before="100" w:beforeAutospacing="1" w:after="100" w:afterAutospacing="1"/>
              <w:contextualSpacing/>
              <w:rPr>
                <w:sz w:val="16"/>
                <w:szCs w:val="16"/>
              </w:rPr>
            </w:pPr>
            <w:r>
              <w:rPr>
                <w:sz w:val="16"/>
                <w:szCs w:val="16"/>
              </w:rPr>
              <w:t>Completed with video texture extension</w:t>
            </w:r>
          </w:p>
        </w:tc>
        <w:tc>
          <w:tcPr>
            <w:tcW w:w="704" w:type="pct"/>
            <w:shd w:val="clear" w:color="auto" w:fill="FFFFFF" w:themeFill="background1"/>
          </w:tcPr>
          <w:p w14:paraId="76D97BDD" w14:textId="77777777" w:rsidR="00220F88" w:rsidRPr="00831A4E" w:rsidRDefault="00220F88" w:rsidP="008B6724">
            <w:pPr>
              <w:spacing w:before="100" w:beforeAutospacing="1" w:after="100" w:afterAutospacing="1"/>
              <w:contextualSpacing/>
              <w:rPr>
                <w:sz w:val="16"/>
                <w:szCs w:val="16"/>
              </w:rPr>
            </w:pPr>
          </w:p>
        </w:tc>
      </w:tr>
      <w:tr w:rsidR="00220F88" w:rsidRPr="00373464" w14:paraId="7BC6C1F6" w14:textId="77777777" w:rsidTr="008B6724">
        <w:tc>
          <w:tcPr>
            <w:tcW w:w="404" w:type="pct"/>
          </w:tcPr>
          <w:p w14:paraId="77B453DD" w14:textId="77777777" w:rsidR="00220F88" w:rsidRPr="00C97215" w:rsidRDefault="00220F88" w:rsidP="008B6724">
            <w:pPr>
              <w:spacing w:before="100" w:beforeAutospacing="1" w:after="100" w:afterAutospacing="1"/>
              <w:contextualSpacing/>
              <w:rPr>
                <w:sz w:val="16"/>
                <w:szCs w:val="16"/>
              </w:rPr>
            </w:pPr>
            <w:r w:rsidRPr="00370D9E">
              <w:rPr>
                <w:sz w:val="16"/>
                <w:szCs w:val="16"/>
              </w:rPr>
              <w:t>116</w:t>
            </w:r>
          </w:p>
        </w:tc>
        <w:tc>
          <w:tcPr>
            <w:tcW w:w="925" w:type="pct"/>
            <w:shd w:val="clear" w:color="auto" w:fill="FBD4B4" w:themeFill="accent6" w:themeFillTint="66"/>
            <w:vAlign w:val="center"/>
          </w:tcPr>
          <w:p w14:paraId="5C02347A" w14:textId="77777777" w:rsidR="00220F88" w:rsidRPr="00C97215" w:rsidRDefault="00220F88" w:rsidP="008B6724">
            <w:pPr>
              <w:spacing w:before="100" w:beforeAutospacing="1" w:after="100" w:afterAutospacing="1"/>
              <w:contextualSpacing/>
              <w:rPr>
                <w:sz w:val="16"/>
                <w:szCs w:val="16"/>
              </w:rPr>
            </w:pPr>
            <w:r w:rsidRPr="00370D9E">
              <w:rPr>
                <w:sz w:val="16"/>
                <w:szCs w:val="16"/>
              </w:rPr>
              <w:t>Containers (e.g. ISOBMFF) to carry the above metadata to remote users.</w:t>
            </w:r>
          </w:p>
        </w:tc>
        <w:tc>
          <w:tcPr>
            <w:tcW w:w="1334" w:type="pct"/>
            <w:shd w:val="clear" w:color="auto" w:fill="auto"/>
          </w:tcPr>
          <w:p w14:paraId="5BA41B70" w14:textId="77777777" w:rsidR="00220F88" w:rsidRPr="00C97215" w:rsidRDefault="00220F88" w:rsidP="008B6724">
            <w:pPr>
              <w:spacing w:before="100" w:beforeAutospacing="1" w:after="100" w:afterAutospacing="1"/>
              <w:contextualSpacing/>
              <w:rPr>
                <w:sz w:val="16"/>
                <w:szCs w:val="16"/>
              </w:rPr>
            </w:pPr>
            <w:r>
              <w:rPr>
                <w:sz w:val="16"/>
                <w:szCs w:val="16"/>
              </w:rPr>
              <w:t>MPEG System FF</w:t>
            </w:r>
          </w:p>
        </w:tc>
        <w:tc>
          <w:tcPr>
            <w:tcW w:w="908" w:type="pct"/>
            <w:shd w:val="clear" w:color="auto" w:fill="FFFFFF" w:themeFill="background1"/>
          </w:tcPr>
          <w:p w14:paraId="41BD7FD7"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1DDE2104" w14:textId="77777777" w:rsidR="00220F88" w:rsidRPr="00831A4E" w:rsidRDefault="00220F88" w:rsidP="008B6724">
            <w:pPr>
              <w:spacing w:before="100" w:beforeAutospacing="1" w:after="100" w:afterAutospacing="1"/>
              <w:contextualSpacing/>
              <w:rPr>
                <w:sz w:val="16"/>
                <w:szCs w:val="16"/>
              </w:rPr>
            </w:pPr>
            <w:r>
              <w:rPr>
                <w:sz w:val="16"/>
                <w:szCs w:val="16"/>
              </w:rPr>
              <w:t>Status???</w:t>
            </w:r>
          </w:p>
        </w:tc>
        <w:tc>
          <w:tcPr>
            <w:tcW w:w="704" w:type="pct"/>
            <w:shd w:val="clear" w:color="auto" w:fill="FFFFFF" w:themeFill="background1"/>
          </w:tcPr>
          <w:p w14:paraId="6DA55BFC" w14:textId="77777777" w:rsidR="00220F88" w:rsidRPr="00831A4E" w:rsidRDefault="00220F88" w:rsidP="008B6724">
            <w:pPr>
              <w:spacing w:before="100" w:beforeAutospacing="1" w:after="100" w:afterAutospacing="1"/>
              <w:contextualSpacing/>
              <w:rPr>
                <w:sz w:val="16"/>
                <w:szCs w:val="16"/>
              </w:rPr>
            </w:pPr>
          </w:p>
        </w:tc>
      </w:tr>
      <w:tr w:rsidR="00220F88" w:rsidRPr="00373464" w14:paraId="120C6B72" w14:textId="77777777" w:rsidTr="008B6724">
        <w:tc>
          <w:tcPr>
            <w:tcW w:w="404" w:type="pct"/>
          </w:tcPr>
          <w:p w14:paraId="130BFE78" w14:textId="77777777" w:rsidR="00220F88" w:rsidRPr="00C97215" w:rsidRDefault="00220F88" w:rsidP="008B6724">
            <w:pPr>
              <w:spacing w:before="100" w:beforeAutospacing="1" w:after="100" w:afterAutospacing="1"/>
              <w:contextualSpacing/>
              <w:rPr>
                <w:sz w:val="16"/>
                <w:szCs w:val="16"/>
              </w:rPr>
            </w:pPr>
            <w:r w:rsidRPr="00370D9E">
              <w:rPr>
                <w:sz w:val="16"/>
                <w:szCs w:val="16"/>
              </w:rPr>
              <w:t>117</w:t>
            </w:r>
          </w:p>
        </w:tc>
        <w:tc>
          <w:tcPr>
            <w:tcW w:w="925" w:type="pct"/>
            <w:shd w:val="clear" w:color="auto" w:fill="B6DDE8" w:themeFill="accent5" w:themeFillTint="66"/>
            <w:vAlign w:val="center"/>
          </w:tcPr>
          <w:p w14:paraId="4E2DFE0F" w14:textId="77777777" w:rsidR="00220F88" w:rsidRPr="00C97215" w:rsidRDefault="00220F88" w:rsidP="008B6724">
            <w:pPr>
              <w:spacing w:before="100" w:beforeAutospacing="1" w:after="100" w:afterAutospacing="1"/>
              <w:contextualSpacing/>
              <w:rPr>
                <w:sz w:val="16"/>
                <w:szCs w:val="16"/>
              </w:rPr>
            </w:pPr>
            <w:r w:rsidRPr="00370D9E">
              <w:rPr>
                <w:sz w:val="16"/>
                <w:szCs w:val="16"/>
              </w:rPr>
              <w:t>The specification shall support positioning multiple objects in the same omnidirectional environment where these objects are represented by an image or a video</w:t>
            </w:r>
            <w:r w:rsidRPr="00370D9E">
              <w:rPr>
                <w:sz w:val="16"/>
                <w:szCs w:val="16"/>
              </w:rPr>
              <w:br/>
              <w:t xml:space="preserve">Note: the primary use case of this requirement is to place multiple users in, e.g., a video </w:t>
            </w:r>
            <w:r w:rsidRPr="00370D9E">
              <w:rPr>
                <w:sz w:val="16"/>
                <w:szCs w:val="16"/>
              </w:rPr>
              <w:lastRenderedPageBreak/>
              <w:t xml:space="preserve">conferencing setting in an omnidirectional environment, together with other elements, e.g., a video screen. </w:t>
            </w:r>
          </w:p>
        </w:tc>
        <w:tc>
          <w:tcPr>
            <w:tcW w:w="1334" w:type="pct"/>
            <w:shd w:val="clear" w:color="auto" w:fill="auto"/>
          </w:tcPr>
          <w:p w14:paraId="557875B1"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0947E4E4"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D6E3BC" w:themeFill="accent3" w:themeFillTint="66"/>
          </w:tcPr>
          <w:p w14:paraId="2624AD49" w14:textId="77777777" w:rsidR="00220F88" w:rsidRPr="00831A4E" w:rsidRDefault="00220F88" w:rsidP="008B6724">
            <w:pPr>
              <w:spacing w:before="100" w:beforeAutospacing="1" w:after="100" w:afterAutospacing="1"/>
              <w:contextualSpacing/>
              <w:rPr>
                <w:sz w:val="16"/>
                <w:szCs w:val="16"/>
              </w:rPr>
            </w:pPr>
            <w:r>
              <w:rPr>
                <w:sz w:val="16"/>
                <w:szCs w:val="16"/>
              </w:rPr>
              <w:t>Completed with Amd1</w:t>
            </w:r>
          </w:p>
        </w:tc>
        <w:tc>
          <w:tcPr>
            <w:tcW w:w="704" w:type="pct"/>
            <w:shd w:val="clear" w:color="auto" w:fill="FFFFFF" w:themeFill="background1"/>
          </w:tcPr>
          <w:p w14:paraId="681894AC" w14:textId="77777777" w:rsidR="00220F88" w:rsidRPr="00831A4E" w:rsidRDefault="00220F88" w:rsidP="008B6724">
            <w:pPr>
              <w:spacing w:before="100" w:beforeAutospacing="1" w:after="100" w:afterAutospacing="1"/>
              <w:contextualSpacing/>
              <w:rPr>
                <w:sz w:val="16"/>
                <w:szCs w:val="16"/>
              </w:rPr>
            </w:pPr>
          </w:p>
        </w:tc>
      </w:tr>
      <w:tr w:rsidR="00220F88" w:rsidRPr="00373464" w14:paraId="317EB7F8" w14:textId="77777777" w:rsidTr="008B6724">
        <w:tc>
          <w:tcPr>
            <w:tcW w:w="404" w:type="pct"/>
          </w:tcPr>
          <w:p w14:paraId="0182A98B" w14:textId="77777777" w:rsidR="00220F88" w:rsidRPr="00C97215" w:rsidRDefault="00220F88" w:rsidP="008B6724">
            <w:pPr>
              <w:spacing w:before="100" w:beforeAutospacing="1" w:after="100" w:afterAutospacing="1"/>
              <w:contextualSpacing/>
              <w:rPr>
                <w:sz w:val="16"/>
                <w:szCs w:val="16"/>
              </w:rPr>
            </w:pPr>
            <w:r w:rsidRPr="00370D9E">
              <w:rPr>
                <w:sz w:val="16"/>
                <w:szCs w:val="16"/>
              </w:rPr>
              <w:t>117.1</w:t>
            </w:r>
          </w:p>
        </w:tc>
        <w:tc>
          <w:tcPr>
            <w:tcW w:w="925" w:type="pct"/>
            <w:shd w:val="clear" w:color="auto" w:fill="B6DDE8" w:themeFill="accent5" w:themeFillTint="66"/>
            <w:vAlign w:val="center"/>
          </w:tcPr>
          <w:p w14:paraId="0CAEE4A9" w14:textId="77777777" w:rsidR="00220F88" w:rsidRPr="00C97215" w:rsidRDefault="00220F88" w:rsidP="008B6724">
            <w:pPr>
              <w:spacing w:before="100" w:beforeAutospacing="1" w:after="100" w:afterAutospacing="1"/>
              <w:contextualSpacing/>
              <w:rPr>
                <w:sz w:val="16"/>
                <w:szCs w:val="16"/>
              </w:rPr>
            </w:pPr>
            <w:r w:rsidRPr="00370D9E">
              <w:rPr>
                <w:sz w:val="16"/>
                <w:szCs w:val="16"/>
              </w:rPr>
              <w:t>The specification shall enable making the omnidirectional environment consistent:</w:t>
            </w:r>
          </w:p>
        </w:tc>
        <w:tc>
          <w:tcPr>
            <w:tcW w:w="1334" w:type="pct"/>
            <w:shd w:val="clear" w:color="auto" w:fill="auto"/>
          </w:tcPr>
          <w:p w14:paraId="2C86CC7D"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4A5F9304"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4F97DA1B" w14:textId="77777777" w:rsidR="00220F88" w:rsidRPr="00F37624" w:rsidRDefault="00220F88" w:rsidP="008B6724">
            <w:pPr>
              <w:spacing w:before="100" w:beforeAutospacing="1" w:after="100" w:afterAutospacing="1"/>
              <w:contextualSpacing/>
              <w:rPr>
                <w:color w:val="FF0000"/>
                <w:sz w:val="16"/>
                <w:szCs w:val="16"/>
              </w:rPr>
            </w:pPr>
            <w:r>
              <w:rPr>
                <w:color w:val="FF0000"/>
                <w:sz w:val="16"/>
                <w:szCs w:val="16"/>
              </w:rPr>
              <w:t>Phase 3</w:t>
            </w:r>
          </w:p>
        </w:tc>
        <w:tc>
          <w:tcPr>
            <w:tcW w:w="704" w:type="pct"/>
            <w:shd w:val="clear" w:color="auto" w:fill="FFFFFF" w:themeFill="background1"/>
          </w:tcPr>
          <w:p w14:paraId="0F971148" w14:textId="77777777" w:rsidR="00220F88" w:rsidRPr="00831A4E" w:rsidRDefault="00220F88" w:rsidP="008B6724">
            <w:pPr>
              <w:spacing w:before="100" w:beforeAutospacing="1" w:after="100" w:afterAutospacing="1"/>
              <w:contextualSpacing/>
              <w:rPr>
                <w:sz w:val="16"/>
                <w:szCs w:val="16"/>
              </w:rPr>
            </w:pPr>
          </w:p>
        </w:tc>
      </w:tr>
      <w:tr w:rsidR="00220F88" w:rsidRPr="00373464" w14:paraId="73E26701" w14:textId="77777777" w:rsidTr="008B6724">
        <w:tc>
          <w:tcPr>
            <w:tcW w:w="404" w:type="pct"/>
          </w:tcPr>
          <w:p w14:paraId="65648380" w14:textId="77777777" w:rsidR="00220F88" w:rsidRPr="00C97215" w:rsidRDefault="00220F88" w:rsidP="008B6724">
            <w:pPr>
              <w:spacing w:before="100" w:beforeAutospacing="1" w:after="100" w:afterAutospacing="1"/>
              <w:contextualSpacing/>
              <w:rPr>
                <w:sz w:val="16"/>
                <w:szCs w:val="16"/>
              </w:rPr>
            </w:pPr>
            <w:r w:rsidRPr="00370D9E">
              <w:rPr>
                <w:sz w:val="16"/>
                <w:szCs w:val="16"/>
              </w:rPr>
              <w:t>117.1.1</w:t>
            </w:r>
          </w:p>
        </w:tc>
        <w:tc>
          <w:tcPr>
            <w:tcW w:w="925" w:type="pct"/>
            <w:shd w:val="clear" w:color="auto" w:fill="B6DDE8" w:themeFill="accent5" w:themeFillTint="66"/>
            <w:vAlign w:val="center"/>
          </w:tcPr>
          <w:p w14:paraId="5C15C09B" w14:textId="77777777" w:rsidR="00220F88" w:rsidRPr="00C97215" w:rsidRDefault="00220F88" w:rsidP="008B6724">
            <w:pPr>
              <w:spacing w:before="100" w:beforeAutospacing="1" w:after="100" w:afterAutospacing="1"/>
              <w:contextualSpacing/>
              <w:rPr>
                <w:sz w:val="16"/>
                <w:szCs w:val="16"/>
              </w:rPr>
            </w:pPr>
            <w:r w:rsidRPr="00370D9E">
              <w:rPr>
                <w:sz w:val="16"/>
                <w:szCs w:val="16"/>
              </w:rPr>
              <w:t xml:space="preserve">-  for all users that are embedded in their omnidirectional environment </w:t>
            </w:r>
          </w:p>
        </w:tc>
        <w:tc>
          <w:tcPr>
            <w:tcW w:w="1334" w:type="pct"/>
            <w:shd w:val="clear" w:color="auto" w:fill="auto"/>
          </w:tcPr>
          <w:p w14:paraId="498AE4DB"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707A8AA2"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28256A54" w14:textId="77777777" w:rsidR="00220F88" w:rsidRPr="00F37624" w:rsidRDefault="00220F88" w:rsidP="008B6724">
            <w:pPr>
              <w:spacing w:before="100" w:beforeAutospacing="1" w:after="100" w:afterAutospacing="1"/>
              <w:contextualSpacing/>
              <w:rPr>
                <w:color w:val="FF0000"/>
                <w:sz w:val="16"/>
                <w:szCs w:val="16"/>
              </w:rPr>
            </w:pPr>
            <w:r>
              <w:rPr>
                <w:color w:val="FF0000"/>
                <w:sz w:val="16"/>
                <w:szCs w:val="16"/>
              </w:rPr>
              <w:t>Phase 3</w:t>
            </w:r>
          </w:p>
        </w:tc>
        <w:tc>
          <w:tcPr>
            <w:tcW w:w="704" w:type="pct"/>
            <w:shd w:val="clear" w:color="auto" w:fill="FFFFFF" w:themeFill="background1"/>
          </w:tcPr>
          <w:p w14:paraId="3E6CED8F" w14:textId="77777777" w:rsidR="00220F88" w:rsidRPr="00831A4E" w:rsidRDefault="00220F88" w:rsidP="008B6724">
            <w:pPr>
              <w:spacing w:before="100" w:beforeAutospacing="1" w:after="100" w:afterAutospacing="1"/>
              <w:contextualSpacing/>
              <w:rPr>
                <w:sz w:val="16"/>
                <w:szCs w:val="16"/>
              </w:rPr>
            </w:pPr>
          </w:p>
        </w:tc>
      </w:tr>
      <w:tr w:rsidR="00220F88" w:rsidRPr="00373464" w14:paraId="14DBC794" w14:textId="77777777" w:rsidTr="008B6724">
        <w:tc>
          <w:tcPr>
            <w:tcW w:w="404" w:type="pct"/>
          </w:tcPr>
          <w:p w14:paraId="4F968C52" w14:textId="77777777" w:rsidR="00220F88" w:rsidRPr="00C97215" w:rsidRDefault="00220F88" w:rsidP="008B6724">
            <w:pPr>
              <w:spacing w:before="100" w:beforeAutospacing="1" w:after="100" w:afterAutospacing="1"/>
              <w:contextualSpacing/>
              <w:rPr>
                <w:sz w:val="16"/>
                <w:szCs w:val="16"/>
              </w:rPr>
            </w:pPr>
            <w:r w:rsidRPr="00370D9E">
              <w:rPr>
                <w:sz w:val="16"/>
                <w:szCs w:val="16"/>
              </w:rPr>
              <w:t>117.1.2</w:t>
            </w:r>
          </w:p>
        </w:tc>
        <w:tc>
          <w:tcPr>
            <w:tcW w:w="925" w:type="pct"/>
            <w:shd w:val="clear" w:color="auto" w:fill="FFFF00"/>
            <w:vAlign w:val="center"/>
          </w:tcPr>
          <w:p w14:paraId="5D920279" w14:textId="77777777" w:rsidR="00220F88" w:rsidRPr="00C97215" w:rsidRDefault="00220F88" w:rsidP="008B6724">
            <w:pPr>
              <w:spacing w:before="100" w:beforeAutospacing="1" w:after="100" w:afterAutospacing="1"/>
              <w:contextualSpacing/>
              <w:rPr>
                <w:sz w:val="16"/>
                <w:szCs w:val="16"/>
              </w:rPr>
            </w:pPr>
            <w:r w:rsidRPr="00370D9E">
              <w:rPr>
                <w:sz w:val="16"/>
                <w:szCs w:val="16"/>
              </w:rPr>
              <w:t>-  between the users (they can look at one another, and can see when another person is looking at them)</w:t>
            </w:r>
          </w:p>
        </w:tc>
        <w:tc>
          <w:tcPr>
            <w:tcW w:w="1334" w:type="pct"/>
            <w:shd w:val="clear" w:color="auto" w:fill="auto"/>
          </w:tcPr>
          <w:p w14:paraId="4575D03F"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53C2D721"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74C3E972" w14:textId="77777777" w:rsidR="00220F88" w:rsidRPr="00831A4E" w:rsidRDefault="00220F88" w:rsidP="008B6724">
            <w:pPr>
              <w:spacing w:before="100" w:beforeAutospacing="1" w:after="100" w:afterAutospacing="1"/>
              <w:contextualSpacing/>
              <w:rPr>
                <w:sz w:val="16"/>
                <w:szCs w:val="16"/>
              </w:rPr>
            </w:pPr>
            <w:r w:rsidRPr="006A3225">
              <w:rPr>
                <w:color w:val="FF0000"/>
                <w:sz w:val="16"/>
                <w:szCs w:val="16"/>
              </w:rPr>
              <w:t>Phase 3 for gaze support</w:t>
            </w:r>
            <w:r>
              <w:rPr>
                <w:color w:val="FF0000"/>
                <w:sz w:val="16"/>
                <w:szCs w:val="16"/>
              </w:rPr>
              <w:t xml:space="preserve"> and additional metadata</w:t>
            </w:r>
          </w:p>
        </w:tc>
        <w:tc>
          <w:tcPr>
            <w:tcW w:w="704" w:type="pct"/>
            <w:shd w:val="clear" w:color="auto" w:fill="FFFFFF" w:themeFill="background1"/>
          </w:tcPr>
          <w:p w14:paraId="1ADFC02A" w14:textId="77777777" w:rsidR="00220F88" w:rsidRPr="00831A4E" w:rsidRDefault="00220F88" w:rsidP="008B6724">
            <w:pPr>
              <w:spacing w:before="100" w:beforeAutospacing="1" w:after="100" w:afterAutospacing="1"/>
              <w:contextualSpacing/>
              <w:rPr>
                <w:sz w:val="16"/>
                <w:szCs w:val="16"/>
              </w:rPr>
            </w:pPr>
          </w:p>
        </w:tc>
      </w:tr>
      <w:tr w:rsidR="00220F88" w:rsidRPr="00373464" w14:paraId="6155D583" w14:textId="77777777" w:rsidTr="008B6724">
        <w:tc>
          <w:tcPr>
            <w:tcW w:w="404" w:type="pct"/>
          </w:tcPr>
          <w:p w14:paraId="4E8434B5" w14:textId="77777777" w:rsidR="00220F88" w:rsidRPr="00C97215" w:rsidRDefault="00220F88" w:rsidP="008B6724">
            <w:pPr>
              <w:spacing w:before="100" w:beforeAutospacing="1" w:after="100" w:afterAutospacing="1"/>
              <w:contextualSpacing/>
              <w:rPr>
                <w:sz w:val="16"/>
                <w:szCs w:val="16"/>
              </w:rPr>
            </w:pPr>
            <w:r w:rsidRPr="00370D9E">
              <w:rPr>
                <w:sz w:val="16"/>
                <w:szCs w:val="16"/>
              </w:rPr>
              <w:t>117.1.3</w:t>
            </w:r>
          </w:p>
        </w:tc>
        <w:tc>
          <w:tcPr>
            <w:tcW w:w="925" w:type="pct"/>
            <w:shd w:val="clear" w:color="auto" w:fill="FFFF00"/>
            <w:vAlign w:val="center"/>
          </w:tcPr>
          <w:p w14:paraId="40E6E995" w14:textId="77777777" w:rsidR="00220F88" w:rsidRPr="00C97215" w:rsidRDefault="00220F88" w:rsidP="008B6724">
            <w:pPr>
              <w:spacing w:before="100" w:beforeAutospacing="1" w:after="100" w:afterAutospacing="1"/>
              <w:contextualSpacing/>
              <w:rPr>
                <w:sz w:val="16"/>
                <w:szCs w:val="16"/>
              </w:rPr>
            </w:pPr>
            <w:r w:rsidRPr="00370D9E">
              <w:rPr>
                <w:sz w:val="16"/>
                <w:szCs w:val="16"/>
              </w:rPr>
              <w:t>-  for multiple users looking at / pointing at a common element in the omnidirectional environment (e.g., a video screen)</w:t>
            </w:r>
          </w:p>
        </w:tc>
        <w:tc>
          <w:tcPr>
            <w:tcW w:w="1334" w:type="pct"/>
            <w:shd w:val="clear" w:color="auto" w:fill="auto"/>
          </w:tcPr>
          <w:p w14:paraId="759BCD32"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751BEFB9"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4BC87016" w14:textId="77777777" w:rsidR="00220F88" w:rsidRPr="00831A4E" w:rsidRDefault="00220F88" w:rsidP="008B6724">
            <w:pPr>
              <w:spacing w:before="100" w:beforeAutospacing="1" w:after="100" w:afterAutospacing="1"/>
              <w:contextualSpacing/>
              <w:rPr>
                <w:sz w:val="16"/>
                <w:szCs w:val="16"/>
              </w:rPr>
            </w:pPr>
            <w:r w:rsidRPr="006A3225">
              <w:rPr>
                <w:color w:val="FF0000"/>
                <w:sz w:val="16"/>
                <w:szCs w:val="16"/>
              </w:rPr>
              <w:t>Phase 3 for gaze support</w:t>
            </w:r>
            <w:r>
              <w:rPr>
                <w:color w:val="FF0000"/>
                <w:sz w:val="16"/>
                <w:szCs w:val="16"/>
              </w:rPr>
              <w:t xml:space="preserve"> and additional metadata</w:t>
            </w:r>
          </w:p>
        </w:tc>
        <w:tc>
          <w:tcPr>
            <w:tcW w:w="704" w:type="pct"/>
            <w:shd w:val="clear" w:color="auto" w:fill="FFFFFF" w:themeFill="background1"/>
          </w:tcPr>
          <w:p w14:paraId="6380DAC6" w14:textId="77777777" w:rsidR="00220F88" w:rsidRPr="00831A4E" w:rsidRDefault="00220F88" w:rsidP="008B6724">
            <w:pPr>
              <w:spacing w:before="100" w:beforeAutospacing="1" w:after="100" w:afterAutospacing="1"/>
              <w:contextualSpacing/>
              <w:rPr>
                <w:sz w:val="16"/>
                <w:szCs w:val="16"/>
              </w:rPr>
            </w:pPr>
          </w:p>
        </w:tc>
      </w:tr>
      <w:tr w:rsidR="00220F88" w:rsidRPr="00373464" w14:paraId="5125C138" w14:textId="77777777" w:rsidTr="008B6724">
        <w:tc>
          <w:tcPr>
            <w:tcW w:w="404" w:type="pct"/>
          </w:tcPr>
          <w:p w14:paraId="34ECFEE6" w14:textId="77777777" w:rsidR="00220F88" w:rsidRPr="00C97215" w:rsidRDefault="00220F88" w:rsidP="008B6724">
            <w:pPr>
              <w:spacing w:before="100" w:beforeAutospacing="1" w:after="100" w:afterAutospacing="1"/>
              <w:contextualSpacing/>
              <w:rPr>
                <w:sz w:val="16"/>
                <w:szCs w:val="16"/>
              </w:rPr>
            </w:pPr>
            <w:r w:rsidRPr="00370D9E">
              <w:rPr>
                <w:sz w:val="16"/>
                <w:szCs w:val="16"/>
              </w:rPr>
              <w:t>117.2</w:t>
            </w:r>
          </w:p>
        </w:tc>
        <w:tc>
          <w:tcPr>
            <w:tcW w:w="925" w:type="pct"/>
            <w:shd w:val="clear" w:color="auto" w:fill="B6DDE8" w:themeFill="accent5" w:themeFillTint="66"/>
            <w:vAlign w:val="center"/>
          </w:tcPr>
          <w:p w14:paraId="02FB7E26" w14:textId="77777777" w:rsidR="00220F88" w:rsidRPr="00C97215" w:rsidRDefault="00220F88" w:rsidP="008B6724">
            <w:pPr>
              <w:spacing w:before="100" w:beforeAutospacing="1" w:after="100" w:afterAutospacing="1"/>
              <w:contextualSpacing/>
              <w:rPr>
                <w:sz w:val="16"/>
                <w:szCs w:val="16"/>
              </w:rPr>
            </w:pPr>
            <w:r w:rsidRPr="00370D9E">
              <w:rPr>
                <w:sz w:val="16"/>
                <w:szCs w:val="16"/>
              </w:rPr>
              <w:t xml:space="preserve"> The specification shall support synchronization of user viewpoints and orientations (i.e. where each user is looking at), as well as content playback status, between users.</w:t>
            </w:r>
            <w:r w:rsidRPr="00370D9E">
              <w:rPr>
                <w:sz w:val="16"/>
                <w:szCs w:val="16"/>
              </w:rPr>
              <w:br/>
              <w:t>Note: these individual environments need not necessarily be the same, as long as they are internally consistent for all participants individually</w:t>
            </w:r>
            <w:r w:rsidRPr="00370D9E">
              <w:rPr>
                <w:sz w:val="16"/>
                <w:szCs w:val="16"/>
              </w:rPr>
              <w:br/>
              <w:t xml:space="preserve">Note: “consistent” means the right visual perspective for all objects as well as audio/visual alignment </w:t>
            </w:r>
          </w:p>
        </w:tc>
        <w:tc>
          <w:tcPr>
            <w:tcW w:w="1334" w:type="pct"/>
            <w:shd w:val="clear" w:color="auto" w:fill="auto"/>
          </w:tcPr>
          <w:p w14:paraId="05231AF3"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2ECD9706"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20279B3D" w14:textId="77777777" w:rsidR="00220F88" w:rsidRPr="00831A4E" w:rsidRDefault="00220F88" w:rsidP="008B6724">
            <w:pPr>
              <w:spacing w:before="100" w:beforeAutospacing="1" w:after="100" w:afterAutospacing="1"/>
              <w:contextualSpacing/>
              <w:rPr>
                <w:sz w:val="16"/>
                <w:szCs w:val="16"/>
              </w:rPr>
            </w:pPr>
            <w:r w:rsidRPr="006A3225">
              <w:rPr>
                <w:color w:val="FF0000"/>
                <w:sz w:val="16"/>
                <w:szCs w:val="16"/>
              </w:rPr>
              <w:t>Phase 3 for gaze support</w:t>
            </w:r>
          </w:p>
        </w:tc>
        <w:tc>
          <w:tcPr>
            <w:tcW w:w="704" w:type="pct"/>
            <w:shd w:val="clear" w:color="auto" w:fill="FFFFFF" w:themeFill="background1"/>
          </w:tcPr>
          <w:p w14:paraId="2A7B2421" w14:textId="77777777" w:rsidR="00220F88" w:rsidRPr="00831A4E" w:rsidRDefault="00220F88" w:rsidP="008B6724">
            <w:pPr>
              <w:spacing w:before="100" w:beforeAutospacing="1" w:after="100" w:afterAutospacing="1"/>
              <w:contextualSpacing/>
              <w:rPr>
                <w:sz w:val="16"/>
                <w:szCs w:val="16"/>
              </w:rPr>
            </w:pPr>
          </w:p>
        </w:tc>
      </w:tr>
      <w:tr w:rsidR="00220F88" w:rsidRPr="00373464" w14:paraId="41F43930" w14:textId="77777777" w:rsidTr="008B6724">
        <w:tc>
          <w:tcPr>
            <w:tcW w:w="404" w:type="pct"/>
          </w:tcPr>
          <w:p w14:paraId="30725E85" w14:textId="77777777" w:rsidR="00220F88" w:rsidRPr="00C97215" w:rsidRDefault="00220F88" w:rsidP="008B6724">
            <w:pPr>
              <w:spacing w:before="100" w:beforeAutospacing="1" w:after="100" w:afterAutospacing="1"/>
              <w:contextualSpacing/>
              <w:rPr>
                <w:sz w:val="16"/>
                <w:szCs w:val="16"/>
              </w:rPr>
            </w:pPr>
            <w:r w:rsidRPr="00370D9E">
              <w:rPr>
                <w:sz w:val="16"/>
                <w:szCs w:val="16"/>
              </w:rPr>
              <w:t>117.3</w:t>
            </w:r>
          </w:p>
        </w:tc>
        <w:tc>
          <w:tcPr>
            <w:tcW w:w="925" w:type="pct"/>
            <w:shd w:val="clear" w:color="auto" w:fill="B6DDE8" w:themeFill="accent5" w:themeFillTint="66"/>
            <w:vAlign w:val="center"/>
          </w:tcPr>
          <w:p w14:paraId="2EA0D5F4" w14:textId="77777777" w:rsidR="00220F88" w:rsidRPr="00C97215" w:rsidRDefault="00220F88" w:rsidP="008B6724">
            <w:pPr>
              <w:spacing w:before="100" w:beforeAutospacing="1" w:after="100" w:afterAutospacing="1"/>
              <w:contextualSpacing/>
              <w:rPr>
                <w:sz w:val="16"/>
                <w:szCs w:val="16"/>
              </w:rPr>
            </w:pPr>
            <w:r w:rsidRPr="00370D9E">
              <w:rPr>
                <w:sz w:val="16"/>
                <w:szCs w:val="16"/>
              </w:rPr>
              <w:t>The specification shall enable bringing multiple users together in the same omnidirectional environment even when they are captured using their own individual 3DoF coordinate system</w:t>
            </w:r>
          </w:p>
        </w:tc>
        <w:tc>
          <w:tcPr>
            <w:tcW w:w="1334" w:type="pct"/>
            <w:shd w:val="clear" w:color="auto" w:fill="auto"/>
          </w:tcPr>
          <w:p w14:paraId="6B3CCFF9"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17037799"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7B0FF109" w14:textId="77777777" w:rsidR="00220F88" w:rsidRPr="00831A4E" w:rsidRDefault="00220F88" w:rsidP="008B6724">
            <w:pPr>
              <w:spacing w:before="100" w:beforeAutospacing="1" w:after="100" w:afterAutospacing="1"/>
              <w:contextualSpacing/>
              <w:rPr>
                <w:sz w:val="16"/>
                <w:szCs w:val="16"/>
              </w:rPr>
            </w:pPr>
            <w:r>
              <w:rPr>
                <w:color w:val="FF0000"/>
                <w:sz w:val="16"/>
                <w:szCs w:val="16"/>
              </w:rPr>
              <w:t>Phase 3</w:t>
            </w:r>
          </w:p>
        </w:tc>
        <w:tc>
          <w:tcPr>
            <w:tcW w:w="704" w:type="pct"/>
            <w:shd w:val="clear" w:color="auto" w:fill="FFFFFF" w:themeFill="background1"/>
          </w:tcPr>
          <w:p w14:paraId="2D9ED8E9" w14:textId="77777777" w:rsidR="00220F88" w:rsidRPr="00831A4E" w:rsidRDefault="00220F88" w:rsidP="008B6724">
            <w:pPr>
              <w:spacing w:before="100" w:beforeAutospacing="1" w:after="100" w:afterAutospacing="1"/>
              <w:contextualSpacing/>
              <w:rPr>
                <w:sz w:val="16"/>
                <w:szCs w:val="16"/>
              </w:rPr>
            </w:pPr>
          </w:p>
        </w:tc>
      </w:tr>
      <w:tr w:rsidR="00220F88" w:rsidRPr="00373464" w14:paraId="54F1AF09" w14:textId="77777777" w:rsidTr="008B6724">
        <w:tc>
          <w:tcPr>
            <w:tcW w:w="404" w:type="pct"/>
          </w:tcPr>
          <w:p w14:paraId="5142B869" w14:textId="77777777" w:rsidR="00220F88" w:rsidRPr="00C97215" w:rsidRDefault="00220F88" w:rsidP="008B6724">
            <w:pPr>
              <w:spacing w:before="100" w:beforeAutospacing="1" w:after="100" w:afterAutospacing="1"/>
              <w:contextualSpacing/>
              <w:rPr>
                <w:sz w:val="16"/>
                <w:szCs w:val="16"/>
              </w:rPr>
            </w:pPr>
            <w:r w:rsidRPr="00370D9E">
              <w:rPr>
                <w:sz w:val="16"/>
                <w:szCs w:val="16"/>
              </w:rPr>
              <w:t>117.4</w:t>
            </w:r>
          </w:p>
        </w:tc>
        <w:tc>
          <w:tcPr>
            <w:tcW w:w="925" w:type="pct"/>
            <w:shd w:val="clear" w:color="auto" w:fill="B6DDE8" w:themeFill="accent5" w:themeFillTint="66"/>
            <w:vAlign w:val="center"/>
          </w:tcPr>
          <w:p w14:paraId="07A9630C" w14:textId="77777777" w:rsidR="00220F88" w:rsidRPr="00C97215" w:rsidRDefault="00220F88" w:rsidP="008B6724">
            <w:pPr>
              <w:spacing w:before="100" w:beforeAutospacing="1" w:after="100" w:afterAutospacing="1"/>
              <w:contextualSpacing/>
              <w:rPr>
                <w:sz w:val="16"/>
                <w:szCs w:val="16"/>
              </w:rPr>
            </w:pPr>
            <w:r w:rsidRPr="00370D9E">
              <w:rPr>
                <w:sz w:val="16"/>
                <w:szCs w:val="16"/>
              </w:rPr>
              <w:t xml:space="preserve">The specification shall enable positioning a rectangular object (e.g., a video screen) inside the omnidirectional environment with correct perspective and parallax. The surface of this object may be at an arbitrary </w:t>
            </w:r>
            <w:r w:rsidRPr="00370D9E">
              <w:rPr>
                <w:sz w:val="16"/>
                <w:szCs w:val="16"/>
              </w:rPr>
              <w:lastRenderedPageBreak/>
              <w:t xml:space="preserve">distance from the user, and may have an arbitrary orientation in 3D space. </w:t>
            </w:r>
          </w:p>
        </w:tc>
        <w:tc>
          <w:tcPr>
            <w:tcW w:w="1334" w:type="pct"/>
            <w:shd w:val="clear" w:color="auto" w:fill="auto"/>
          </w:tcPr>
          <w:p w14:paraId="0849811B"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06EA8FB3"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6F9783EA" w14:textId="77777777" w:rsidR="00220F88" w:rsidRPr="00831A4E" w:rsidRDefault="00220F88" w:rsidP="008B6724">
            <w:pPr>
              <w:spacing w:before="100" w:beforeAutospacing="1" w:after="100" w:afterAutospacing="1"/>
              <w:contextualSpacing/>
              <w:rPr>
                <w:sz w:val="16"/>
                <w:szCs w:val="16"/>
              </w:rPr>
            </w:pPr>
            <w:r>
              <w:rPr>
                <w:color w:val="FF0000"/>
                <w:sz w:val="16"/>
                <w:szCs w:val="16"/>
              </w:rPr>
              <w:t>Phase 3</w:t>
            </w:r>
          </w:p>
        </w:tc>
        <w:tc>
          <w:tcPr>
            <w:tcW w:w="704" w:type="pct"/>
            <w:shd w:val="clear" w:color="auto" w:fill="FFFFFF" w:themeFill="background1"/>
          </w:tcPr>
          <w:p w14:paraId="22ACA990" w14:textId="77777777" w:rsidR="00220F88" w:rsidRPr="00831A4E" w:rsidRDefault="00220F88" w:rsidP="008B6724">
            <w:pPr>
              <w:spacing w:before="100" w:beforeAutospacing="1" w:after="100" w:afterAutospacing="1"/>
              <w:contextualSpacing/>
              <w:rPr>
                <w:sz w:val="16"/>
                <w:szCs w:val="16"/>
              </w:rPr>
            </w:pPr>
          </w:p>
        </w:tc>
      </w:tr>
      <w:tr w:rsidR="00220F88" w:rsidRPr="00373464" w14:paraId="33451B35" w14:textId="77777777" w:rsidTr="008B6724">
        <w:tc>
          <w:tcPr>
            <w:tcW w:w="2663" w:type="pct"/>
            <w:gridSpan w:val="3"/>
            <w:shd w:val="clear" w:color="auto" w:fill="B2A1C7" w:themeFill="accent4" w:themeFillTint="99"/>
          </w:tcPr>
          <w:p w14:paraId="56D4CF2C" w14:textId="77777777" w:rsidR="00220F88" w:rsidRPr="00C97215" w:rsidRDefault="00220F88" w:rsidP="008B6724">
            <w:pPr>
              <w:spacing w:before="100" w:beforeAutospacing="1" w:after="100" w:afterAutospacing="1"/>
              <w:contextualSpacing/>
              <w:rPr>
                <w:sz w:val="16"/>
                <w:szCs w:val="16"/>
              </w:rPr>
            </w:pPr>
            <w:ins w:id="25" w:author="Gaëlle Martin-Cocher" w:date="2023-06-28T11:05:00Z">
              <w:r w:rsidRPr="001A5A2B">
                <w:rPr>
                  <w:sz w:val="16"/>
                  <w:szCs w:val="16"/>
                </w:rPr>
                <w:t>Haptics Requirements</w:t>
              </w:r>
            </w:ins>
            <w:ins w:id="26" w:author="Gaëlle Martin-Cocher" w:date="2023-06-28T11:18:00Z">
              <w:r>
                <w:rPr>
                  <w:sz w:val="16"/>
                  <w:szCs w:val="16"/>
                </w:rPr>
                <w:t xml:space="preserve"> - </w:t>
              </w:r>
              <w:r w:rsidRPr="0029092C">
                <w:rPr>
                  <w:sz w:val="16"/>
                  <w:szCs w:val="16"/>
                </w:rPr>
                <w:t>Haptics with 6 Degrees of Freedom</w:t>
              </w:r>
            </w:ins>
          </w:p>
        </w:tc>
        <w:tc>
          <w:tcPr>
            <w:tcW w:w="908" w:type="pct"/>
            <w:shd w:val="clear" w:color="auto" w:fill="B2A1C7" w:themeFill="accent4" w:themeFillTint="99"/>
          </w:tcPr>
          <w:p w14:paraId="3D1CC232"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B2A1C7" w:themeFill="accent4" w:themeFillTint="99"/>
          </w:tcPr>
          <w:p w14:paraId="1352D1A2" w14:textId="77777777" w:rsidR="00220F88" w:rsidRPr="00831A4E" w:rsidRDefault="00220F88" w:rsidP="008B6724">
            <w:pPr>
              <w:spacing w:before="100" w:beforeAutospacing="1" w:after="100" w:afterAutospacing="1"/>
              <w:contextualSpacing/>
              <w:rPr>
                <w:sz w:val="16"/>
                <w:szCs w:val="16"/>
              </w:rPr>
            </w:pPr>
          </w:p>
        </w:tc>
        <w:tc>
          <w:tcPr>
            <w:tcW w:w="704" w:type="pct"/>
            <w:shd w:val="clear" w:color="auto" w:fill="B2A1C7" w:themeFill="accent4" w:themeFillTint="99"/>
          </w:tcPr>
          <w:p w14:paraId="6B40E2AE" w14:textId="77777777" w:rsidR="00220F88" w:rsidRPr="00831A4E" w:rsidRDefault="00220F88" w:rsidP="008B6724">
            <w:pPr>
              <w:spacing w:before="100" w:beforeAutospacing="1" w:after="100" w:afterAutospacing="1"/>
              <w:contextualSpacing/>
              <w:rPr>
                <w:sz w:val="16"/>
                <w:szCs w:val="16"/>
              </w:rPr>
            </w:pPr>
          </w:p>
        </w:tc>
      </w:tr>
      <w:tr w:rsidR="00220F88" w:rsidRPr="00373464" w14:paraId="674D77BA" w14:textId="77777777" w:rsidTr="008B6724">
        <w:tc>
          <w:tcPr>
            <w:tcW w:w="404" w:type="pct"/>
          </w:tcPr>
          <w:p w14:paraId="7D318C9A" w14:textId="77777777" w:rsidR="00220F88" w:rsidRPr="00C97215" w:rsidRDefault="00220F88" w:rsidP="008B6724">
            <w:pPr>
              <w:spacing w:before="100" w:beforeAutospacing="1" w:after="100" w:afterAutospacing="1"/>
              <w:contextualSpacing/>
              <w:rPr>
                <w:sz w:val="16"/>
                <w:szCs w:val="16"/>
              </w:rPr>
            </w:pPr>
            <w:r w:rsidRPr="00C75FB1">
              <w:rPr>
                <w:sz w:val="16"/>
                <w:szCs w:val="16"/>
              </w:rPr>
              <w:t>118</w:t>
            </w:r>
          </w:p>
        </w:tc>
        <w:tc>
          <w:tcPr>
            <w:tcW w:w="925" w:type="pct"/>
            <w:shd w:val="clear" w:color="auto" w:fill="FBD4B4" w:themeFill="accent6" w:themeFillTint="66"/>
          </w:tcPr>
          <w:p w14:paraId="70EBF3AB" w14:textId="77777777" w:rsidR="00220F88" w:rsidRPr="00C97215" w:rsidRDefault="00220F88" w:rsidP="008B6724">
            <w:pPr>
              <w:spacing w:before="100" w:beforeAutospacing="1" w:after="100" w:afterAutospacing="1"/>
              <w:contextualSpacing/>
              <w:rPr>
                <w:sz w:val="16"/>
                <w:szCs w:val="16"/>
              </w:rPr>
            </w:pPr>
            <w:r w:rsidRPr="00C75FB1">
              <w:rPr>
                <w:sz w:val="16"/>
                <w:szCs w:val="16"/>
              </w:rPr>
              <w:t xml:space="preserve"> [</w:t>
            </w:r>
            <w:r w:rsidRPr="006908B4">
              <w:rPr>
                <w:sz w:val="16"/>
                <w:szCs w:val="16"/>
                <w:shd w:val="clear" w:color="auto" w:fill="FBD4B4" w:themeFill="accent6" w:themeFillTint="66"/>
              </w:rPr>
              <w:t>Haptics Phase 1] The specification shall support synchronization of haptic effects with audio-visual content.</w:t>
            </w:r>
          </w:p>
        </w:tc>
        <w:tc>
          <w:tcPr>
            <w:tcW w:w="1334" w:type="pct"/>
            <w:shd w:val="clear" w:color="auto" w:fill="auto"/>
          </w:tcPr>
          <w:p w14:paraId="26EFCD8D"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58AD5963"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D6E3BC" w:themeFill="accent3" w:themeFillTint="66"/>
          </w:tcPr>
          <w:p w14:paraId="0D4B0987" w14:textId="77777777" w:rsidR="00220F88" w:rsidRPr="00831A4E" w:rsidRDefault="00220F88" w:rsidP="008B6724">
            <w:pPr>
              <w:spacing w:before="100" w:beforeAutospacing="1" w:after="100" w:afterAutospacing="1"/>
              <w:contextualSpacing/>
              <w:rPr>
                <w:sz w:val="16"/>
                <w:szCs w:val="16"/>
              </w:rPr>
            </w:pPr>
            <w:r>
              <w:rPr>
                <w:sz w:val="16"/>
                <w:szCs w:val="16"/>
              </w:rPr>
              <w:t>Completed in Haptic and system</w:t>
            </w:r>
          </w:p>
        </w:tc>
        <w:tc>
          <w:tcPr>
            <w:tcW w:w="704" w:type="pct"/>
            <w:shd w:val="clear" w:color="auto" w:fill="FFFFFF" w:themeFill="background1"/>
          </w:tcPr>
          <w:p w14:paraId="12B93C5D" w14:textId="77777777" w:rsidR="00220F88" w:rsidRPr="00831A4E" w:rsidRDefault="00220F88" w:rsidP="008B6724">
            <w:pPr>
              <w:spacing w:before="100" w:beforeAutospacing="1" w:after="100" w:afterAutospacing="1"/>
              <w:contextualSpacing/>
              <w:rPr>
                <w:sz w:val="16"/>
                <w:szCs w:val="16"/>
              </w:rPr>
            </w:pPr>
          </w:p>
        </w:tc>
      </w:tr>
      <w:tr w:rsidR="00220F88" w:rsidRPr="00373464" w14:paraId="370B4F5D" w14:textId="77777777" w:rsidTr="008B6724">
        <w:tc>
          <w:tcPr>
            <w:tcW w:w="404" w:type="pct"/>
          </w:tcPr>
          <w:p w14:paraId="21F70066" w14:textId="77777777" w:rsidR="00220F88" w:rsidRPr="00C97215" w:rsidRDefault="00220F88" w:rsidP="008B6724">
            <w:pPr>
              <w:spacing w:before="100" w:beforeAutospacing="1" w:after="100" w:afterAutospacing="1"/>
              <w:contextualSpacing/>
              <w:rPr>
                <w:sz w:val="16"/>
                <w:szCs w:val="16"/>
              </w:rPr>
            </w:pPr>
            <w:r w:rsidRPr="00C75FB1">
              <w:rPr>
                <w:sz w:val="16"/>
                <w:szCs w:val="16"/>
              </w:rPr>
              <w:t>119</w:t>
            </w:r>
          </w:p>
        </w:tc>
        <w:tc>
          <w:tcPr>
            <w:tcW w:w="925" w:type="pct"/>
            <w:shd w:val="clear" w:color="auto" w:fill="B6DDE8" w:themeFill="accent5" w:themeFillTint="66"/>
          </w:tcPr>
          <w:p w14:paraId="1BD71D20" w14:textId="77777777" w:rsidR="00220F88" w:rsidRPr="00C97215" w:rsidRDefault="00220F88" w:rsidP="008B6724">
            <w:pPr>
              <w:spacing w:before="100" w:beforeAutospacing="1" w:after="100" w:afterAutospacing="1"/>
              <w:contextualSpacing/>
              <w:rPr>
                <w:sz w:val="16"/>
                <w:szCs w:val="16"/>
              </w:rPr>
            </w:pPr>
            <w:r w:rsidRPr="00C75FB1">
              <w:rPr>
                <w:sz w:val="16"/>
                <w:szCs w:val="16"/>
              </w:rPr>
              <w:t>  [Haptics Phase 2] The specification shall support association of haptic feedback (tactile, kinesthetic, essence, texture) with a 2D, 3D, AR, VR, audio and/or video objects and environments.</w:t>
            </w:r>
          </w:p>
        </w:tc>
        <w:tc>
          <w:tcPr>
            <w:tcW w:w="1334" w:type="pct"/>
            <w:shd w:val="clear" w:color="auto" w:fill="auto"/>
          </w:tcPr>
          <w:p w14:paraId="268526D3"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5D2F2A18"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D6E3BC" w:themeFill="accent3" w:themeFillTint="66"/>
          </w:tcPr>
          <w:p w14:paraId="756EB275" w14:textId="77777777" w:rsidR="00220F88" w:rsidRPr="00831A4E" w:rsidRDefault="00220F88" w:rsidP="008B6724">
            <w:pPr>
              <w:spacing w:before="100" w:beforeAutospacing="1" w:after="100" w:afterAutospacing="1"/>
              <w:contextualSpacing/>
              <w:rPr>
                <w:sz w:val="16"/>
                <w:szCs w:val="16"/>
              </w:rPr>
            </w:pPr>
            <w:r>
              <w:rPr>
                <w:sz w:val="16"/>
                <w:szCs w:val="16"/>
              </w:rPr>
              <w:t>Completed in SD AMD2</w:t>
            </w:r>
          </w:p>
        </w:tc>
        <w:tc>
          <w:tcPr>
            <w:tcW w:w="704" w:type="pct"/>
            <w:shd w:val="clear" w:color="auto" w:fill="FFFFFF" w:themeFill="background1"/>
          </w:tcPr>
          <w:p w14:paraId="32C1273E" w14:textId="77777777" w:rsidR="00220F88" w:rsidRPr="00831A4E" w:rsidRDefault="00220F88" w:rsidP="008B6724">
            <w:pPr>
              <w:spacing w:before="100" w:beforeAutospacing="1" w:after="100" w:afterAutospacing="1"/>
              <w:contextualSpacing/>
              <w:rPr>
                <w:sz w:val="16"/>
                <w:szCs w:val="16"/>
              </w:rPr>
            </w:pPr>
          </w:p>
        </w:tc>
      </w:tr>
      <w:tr w:rsidR="00220F88" w:rsidRPr="00373464" w14:paraId="6EE122C6" w14:textId="77777777" w:rsidTr="008B6724">
        <w:tc>
          <w:tcPr>
            <w:tcW w:w="404" w:type="pct"/>
          </w:tcPr>
          <w:p w14:paraId="47F07475" w14:textId="77777777" w:rsidR="00220F88" w:rsidRPr="00C97215" w:rsidRDefault="00220F88" w:rsidP="008B6724">
            <w:pPr>
              <w:spacing w:before="100" w:beforeAutospacing="1" w:after="100" w:afterAutospacing="1"/>
              <w:contextualSpacing/>
              <w:rPr>
                <w:sz w:val="16"/>
                <w:szCs w:val="16"/>
              </w:rPr>
            </w:pPr>
            <w:r w:rsidRPr="00C75FB1">
              <w:rPr>
                <w:sz w:val="16"/>
                <w:szCs w:val="16"/>
              </w:rPr>
              <w:t>120</w:t>
            </w:r>
          </w:p>
        </w:tc>
        <w:tc>
          <w:tcPr>
            <w:tcW w:w="925" w:type="pct"/>
            <w:shd w:val="clear" w:color="auto" w:fill="FFFF00"/>
          </w:tcPr>
          <w:p w14:paraId="6EB085E4" w14:textId="77777777" w:rsidR="00220F88" w:rsidRPr="00C97215" w:rsidRDefault="00220F88" w:rsidP="008B6724">
            <w:pPr>
              <w:spacing w:before="100" w:beforeAutospacing="1" w:after="100" w:afterAutospacing="1"/>
              <w:contextualSpacing/>
              <w:rPr>
                <w:sz w:val="16"/>
                <w:szCs w:val="16"/>
              </w:rPr>
            </w:pPr>
            <w:r w:rsidRPr="00C75FB1">
              <w:rPr>
                <w:sz w:val="16"/>
                <w:szCs w:val="16"/>
              </w:rPr>
              <w:t>[Haptics Phase 2] The specification shall support rendering of haptic feedback on multiple devices across multiple body locations</w:t>
            </w:r>
          </w:p>
        </w:tc>
        <w:tc>
          <w:tcPr>
            <w:tcW w:w="1334" w:type="pct"/>
            <w:shd w:val="clear" w:color="auto" w:fill="auto"/>
          </w:tcPr>
          <w:p w14:paraId="050D706C"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6F9E849F"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D6E3BC" w:themeFill="accent3" w:themeFillTint="66"/>
          </w:tcPr>
          <w:p w14:paraId="2F52BA1B" w14:textId="77777777" w:rsidR="00220F88" w:rsidRPr="00831A4E" w:rsidRDefault="00220F88" w:rsidP="008B6724">
            <w:pPr>
              <w:spacing w:before="100" w:beforeAutospacing="1" w:after="100" w:afterAutospacing="1"/>
              <w:contextualSpacing/>
              <w:rPr>
                <w:sz w:val="16"/>
                <w:szCs w:val="16"/>
              </w:rPr>
            </w:pPr>
            <w:r>
              <w:rPr>
                <w:sz w:val="16"/>
                <w:szCs w:val="16"/>
              </w:rPr>
              <w:t>Completed in SD AMD2 and Haptic</w:t>
            </w:r>
          </w:p>
        </w:tc>
        <w:tc>
          <w:tcPr>
            <w:tcW w:w="704" w:type="pct"/>
            <w:shd w:val="clear" w:color="auto" w:fill="FFFFFF" w:themeFill="background1"/>
          </w:tcPr>
          <w:p w14:paraId="13BA587B" w14:textId="77777777" w:rsidR="00220F88" w:rsidRPr="00831A4E" w:rsidRDefault="00220F88" w:rsidP="008B6724">
            <w:pPr>
              <w:spacing w:before="100" w:beforeAutospacing="1" w:after="100" w:afterAutospacing="1"/>
              <w:contextualSpacing/>
              <w:rPr>
                <w:sz w:val="16"/>
                <w:szCs w:val="16"/>
              </w:rPr>
            </w:pPr>
          </w:p>
        </w:tc>
      </w:tr>
      <w:tr w:rsidR="00220F88" w:rsidRPr="00373464" w14:paraId="0F6AEAD6" w14:textId="77777777" w:rsidTr="008B6724">
        <w:tc>
          <w:tcPr>
            <w:tcW w:w="404" w:type="pct"/>
          </w:tcPr>
          <w:p w14:paraId="4DFFF9B2" w14:textId="77777777" w:rsidR="00220F88" w:rsidRPr="00C97215" w:rsidRDefault="00220F88" w:rsidP="008B6724">
            <w:pPr>
              <w:spacing w:before="100" w:beforeAutospacing="1" w:after="100" w:afterAutospacing="1"/>
              <w:contextualSpacing/>
              <w:rPr>
                <w:sz w:val="16"/>
                <w:szCs w:val="16"/>
              </w:rPr>
            </w:pPr>
            <w:r w:rsidRPr="00C75FB1">
              <w:rPr>
                <w:sz w:val="16"/>
                <w:szCs w:val="16"/>
              </w:rPr>
              <w:t>121</w:t>
            </w:r>
          </w:p>
        </w:tc>
        <w:tc>
          <w:tcPr>
            <w:tcW w:w="925" w:type="pct"/>
            <w:shd w:val="clear" w:color="auto" w:fill="FFFF00"/>
          </w:tcPr>
          <w:p w14:paraId="701AED90" w14:textId="77777777" w:rsidR="00220F88" w:rsidRPr="00C97215" w:rsidRDefault="00220F88" w:rsidP="008B6724">
            <w:pPr>
              <w:spacing w:before="100" w:beforeAutospacing="1" w:after="100" w:afterAutospacing="1"/>
              <w:contextualSpacing/>
              <w:rPr>
                <w:sz w:val="16"/>
                <w:szCs w:val="16"/>
              </w:rPr>
            </w:pPr>
            <w:r w:rsidRPr="00C75FB1">
              <w:rPr>
                <w:sz w:val="16"/>
                <w:szCs w:val="16"/>
              </w:rPr>
              <w:t xml:space="preserve"> [Haptics Phase 1 &amp; Phase 2] The specification shall support high-fidelity, low-latency user tracking to enable active interaction and haptic feedback</w:t>
            </w:r>
          </w:p>
        </w:tc>
        <w:tc>
          <w:tcPr>
            <w:tcW w:w="1334" w:type="pct"/>
            <w:shd w:val="clear" w:color="auto" w:fill="auto"/>
          </w:tcPr>
          <w:p w14:paraId="5418AD97"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51C8527F"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D6E3BC" w:themeFill="accent3" w:themeFillTint="66"/>
          </w:tcPr>
          <w:p w14:paraId="0D11A769" w14:textId="77777777" w:rsidR="00220F88" w:rsidRPr="00831A4E" w:rsidRDefault="00220F88" w:rsidP="008B6724">
            <w:pPr>
              <w:spacing w:before="100" w:beforeAutospacing="1" w:after="100" w:afterAutospacing="1"/>
              <w:contextualSpacing/>
              <w:rPr>
                <w:sz w:val="16"/>
                <w:szCs w:val="16"/>
              </w:rPr>
            </w:pPr>
            <w:r>
              <w:rPr>
                <w:sz w:val="16"/>
                <w:szCs w:val="16"/>
              </w:rPr>
              <w:t>Completed in SD AMD2 and Haptic</w:t>
            </w:r>
          </w:p>
        </w:tc>
        <w:tc>
          <w:tcPr>
            <w:tcW w:w="704" w:type="pct"/>
            <w:shd w:val="clear" w:color="auto" w:fill="FFFFFF" w:themeFill="background1"/>
          </w:tcPr>
          <w:p w14:paraId="79500F61" w14:textId="77777777" w:rsidR="00220F88" w:rsidRPr="00831A4E" w:rsidRDefault="00220F88" w:rsidP="008B6724">
            <w:pPr>
              <w:spacing w:before="100" w:beforeAutospacing="1" w:after="100" w:afterAutospacing="1"/>
              <w:contextualSpacing/>
              <w:rPr>
                <w:sz w:val="16"/>
                <w:szCs w:val="16"/>
              </w:rPr>
            </w:pPr>
          </w:p>
        </w:tc>
      </w:tr>
      <w:tr w:rsidR="00220F88" w:rsidRPr="00373464" w14:paraId="0BBA04C0" w14:textId="77777777" w:rsidTr="008B6724">
        <w:tc>
          <w:tcPr>
            <w:tcW w:w="404" w:type="pct"/>
          </w:tcPr>
          <w:p w14:paraId="13BFCB1E" w14:textId="77777777" w:rsidR="00220F88" w:rsidRPr="00C97215" w:rsidRDefault="00220F88" w:rsidP="008B6724">
            <w:pPr>
              <w:spacing w:before="100" w:beforeAutospacing="1" w:after="100" w:afterAutospacing="1"/>
              <w:contextualSpacing/>
              <w:rPr>
                <w:sz w:val="16"/>
                <w:szCs w:val="16"/>
              </w:rPr>
            </w:pPr>
            <w:r w:rsidRPr="00C75FB1">
              <w:rPr>
                <w:sz w:val="16"/>
                <w:szCs w:val="16"/>
              </w:rPr>
              <w:t>122</w:t>
            </w:r>
          </w:p>
        </w:tc>
        <w:tc>
          <w:tcPr>
            <w:tcW w:w="925" w:type="pct"/>
            <w:shd w:val="clear" w:color="auto" w:fill="FBD4B4" w:themeFill="accent6" w:themeFillTint="66"/>
          </w:tcPr>
          <w:p w14:paraId="3FDFFA4A" w14:textId="77777777" w:rsidR="00220F88" w:rsidRPr="00C97215" w:rsidRDefault="00220F88" w:rsidP="008B6724">
            <w:pPr>
              <w:spacing w:before="100" w:beforeAutospacing="1" w:after="100" w:afterAutospacing="1"/>
              <w:contextualSpacing/>
              <w:rPr>
                <w:sz w:val="16"/>
                <w:szCs w:val="16"/>
              </w:rPr>
            </w:pPr>
            <w:r w:rsidRPr="00C75FB1">
              <w:rPr>
                <w:sz w:val="16"/>
                <w:szCs w:val="16"/>
              </w:rPr>
              <w:t>  [Haptics Phase 2] The specification shall support dynamic generation and synthesis of haptic effects based on other metadata, media streams or external data sources.</w:t>
            </w:r>
          </w:p>
        </w:tc>
        <w:tc>
          <w:tcPr>
            <w:tcW w:w="1334" w:type="pct"/>
            <w:shd w:val="clear" w:color="auto" w:fill="auto"/>
          </w:tcPr>
          <w:p w14:paraId="0E91D229"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0B382A3E"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D6E3BC" w:themeFill="accent3" w:themeFillTint="66"/>
          </w:tcPr>
          <w:p w14:paraId="04B93A9C" w14:textId="77777777" w:rsidR="00220F88" w:rsidRPr="00831A4E" w:rsidRDefault="00220F88" w:rsidP="008B6724">
            <w:pPr>
              <w:spacing w:before="100" w:beforeAutospacing="1" w:after="100" w:afterAutospacing="1"/>
              <w:contextualSpacing/>
              <w:rPr>
                <w:sz w:val="16"/>
                <w:szCs w:val="16"/>
              </w:rPr>
            </w:pPr>
            <w:r>
              <w:rPr>
                <w:sz w:val="16"/>
                <w:szCs w:val="16"/>
              </w:rPr>
              <w:t>Completed in Haptic</w:t>
            </w:r>
          </w:p>
        </w:tc>
        <w:tc>
          <w:tcPr>
            <w:tcW w:w="704" w:type="pct"/>
            <w:shd w:val="clear" w:color="auto" w:fill="FFFFFF" w:themeFill="background1"/>
          </w:tcPr>
          <w:p w14:paraId="510A1AFC" w14:textId="77777777" w:rsidR="00220F88" w:rsidRPr="00831A4E" w:rsidRDefault="00220F88" w:rsidP="008B6724">
            <w:pPr>
              <w:spacing w:before="100" w:beforeAutospacing="1" w:after="100" w:afterAutospacing="1"/>
              <w:contextualSpacing/>
              <w:rPr>
                <w:sz w:val="16"/>
                <w:szCs w:val="16"/>
              </w:rPr>
            </w:pPr>
          </w:p>
        </w:tc>
      </w:tr>
      <w:tr w:rsidR="00220F88" w:rsidRPr="00373464" w14:paraId="39C034FC" w14:textId="77777777" w:rsidTr="008B6724">
        <w:tc>
          <w:tcPr>
            <w:tcW w:w="2663" w:type="pct"/>
            <w:gridSpan w:val="3"/>
            <w:shd w:val="clear" w:color="auto" w:fill="B2A1C7" w:themeFill="accent4" w:themeFillTint="99"/>
          </w:tcPr>
          <w:p w14:paraId="7A54ECFF" w14:textId="77777777" w:rsidR="00220F88" w:rsidRPr="00C97215" w:rsidRDefault="00220F88" w:rsidP="008B6724">
            <w:pPr>
              <w:spacing w:before="100" w:beforeAutospacing="1" w:after="100" w:afterAutospacing="1"/>
              <w:contextualSpacing/>
              <w:rPr>
                <w:sz w:val="16"/>
                <w:szCs w:val="16"/>
              </w:rPr>
            </w:pPr>
            <w:ins w:id="27" w:author="Gaëlle Martin-Cocher" w:date="2023-06-28T11:14:00Z">
              <w:r w:rsidRPr="009C5001">
                <w:rPr>
                  <w:sz w:val="16"/>
                  <w:szCs w:val="16"/>
                </w:rPr>
                <w:t>Requirements on Haptics Renderer</w:t>
              </w:r>
            </w:ins>
          </w:p>
        </w:tc>
        <w:tc>
          <w:tcPr>
            <w:tcW w:w="908" w:type="pct"/>
            <w:shd w:val="clear" w:color="auto" w:fill="B2A1C7" w:themeFill="accent4" w:themeFillTint="99"/>
          </w:tcPr>
          <w:p w14:paraId="2714FC22"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B2A1C7" w:themeFill="accent4" w:themeFillTint="99"/>
          </w:tcPr>
          <w:p w14:paraId="6B1963D0" w14:textId="77777777" w:rsidR="00220F88" w:rsidRPr="00831A4E" w:rsidRDefault="00220F88" w:rsidP="008B6724">
            <w:pPr>
              <w:spacing w:before="100" w:beforeAutospacing="1" w:after="100" w:afterAutospacing="1"/>
              <w:contextualSpacing/>
              <w:rPr>
                <w:sz w:val="16"/>
                <w:szCs w:val="16"/>
              </w:rPr>
            </w:pPr>
          </w:p>
        </w:tc>
        <w:tc>
          <w:tcPr>
            <w:tcW w:w="704" w:type="pct"/>
            <w:shd w:val="clear" w:color="auto" w:fill="B2A1C7" w:themeFill="accent4" w:themeFillTint="99"/>
          </w:tcPr>
          <w:p w14:paraId="48171CFF" w14:textId="77777777" w:rsidR="00220F88" w:rsidRPr="00831A4E" w:rsidRDefault="00220F88" w:rsidP="008B6724">
            <w:pPr>
              <w:spacing w:before="100" w:beforeAutospacing="1" w:after="100" w:afterAutospacing="1"/>
              <w:contextualSpacing/>
              <w:rPr>
                <w:sz w:val="16"/>
                <w:szCs w:val="16"/>
              </w:rPr>
            </w:pPr>
          </w:p>
        </w:tc>
      </w:tr>
      <w:tr w:rsidR="00220F88" w:rsidRPr="00373464" w14:paraId="4C85A6FE" w14:textId="77777777" w:rsidTr="008B6724">
        <w:tc>
          <w:tcPr>
            <w:tcW w:w="404" w:type="pct"/>
          </w:tcPr>
          <w:p w14:paraId="1DBD72ED" w14:textId="77777777" w:rsidR="00220F88" w:rsidRPr="00C97215" w:rsidRDefault="00220F88" w:rsidP="008B6724">
            <w:pPr>
              <w:spacing w:before="100" w:beforeAutospacing="1" w:after="100" w:afterAutospacing="1"/>
              <w:contextualSpacing/>
              <w:rPr>
                <w:sz w:val="16"/>
                <w:szCs w:val="16"/>
              </w:rPr>
            </w:pPr>
            <w:r w:rsidRPr="005F33CD">
              <w:rPr>
                <w:sz w:val="16"/>
                <w:szCs w:val="16"/>
              </w:rPr>
              <w:t>123</w:t>
            </w:r>
          </w:p>
        </w:tc>
        <w:tc>
          <w:tcPr>
            <w:tcW w:w="925" w:type="pct"/>
            <w:shd w:val="clear" w:color="auto" w:fill="FBD4B4" w:themeFill="accent6" w:themeFillTint="66"/>
            <w:vAlign w:val="center"/>
          </w:tcPr>
          <w:p w14:paraId="07EEBD9A" w14:textId="77777777" w:rsidR="00220F88" w:rsidRPr="00C97215" w:rsidRDefault="00220F88" w:rsidP="008B6724">
            <w:pPr>
              <w:spacing w:before="100" w:beforeAutospacing="1" w:after="100" w:afterAutospacing="1"/>
              <w:contextualSpacing/>
              <w:rPr>
                <w:sz w:val="16"/>
                <w:szCs w:val="16"/>
              </w:rPr>
            </w:pPr>
            <w:r w:rsidRPr="005F33CD">
              <w:rPr>
                <w:sz w:val="16"/>
                <w:szCs w:val="16"/>
              </w:rPr>
              <w:t>[Haptics Phase 1 &amp; Phase 2] The specification shall support presentation of haptic media on alternate devices or devices which may have different performance characteristics from the mastering system.</w:t>
            </w:r>
          </w:p>
        </w:tc>
        <w:tc>
          <w:tcPr>
            <w:tcW w:w="1334" w:type="pct"/>
            <w:shd w:val="clear" w:color="auto" w:fill="auto"/>
          </w:tcPr>
          <w:p w14:paraId="6CEC65B4"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4406A366"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D6E3BC" w:themeFill="accent3" w:themeFillTint="66"/>
          </w:tcPr>
          <w:p w14:paraId="4DB76761" w14:textId="77777777" w:rsidR="00220F88" w:rsidRPr="00831A4E" w:rsidRDefault="00220F88" w:rsidP="008B6724">
            <w:pPr>
              <w:spacing w:before="100" w:beforeAutospacing="1" w:after="100" w:afterAutospacing="1"/>
              <w:contextualSpacing/>
              <w:rPr>
                <w:sz w:val="16"/>
                <w:szCs w:val="16"/>
              </w:rPr>
            </w:pPr>
            <w:r>
              <w:rPr>
                <w:sz w:val="16"/>
                <w:szCs w:val="16"/>
              </w:rPr>
              <w:t>Completed in Haptic</w:t>
            </w:r>
          </w:p>
        </w:tc>
        <w:tc>
          <w:tcPr>
            <w:tcW w:w="704" w:type="pct"/>
            <w:shd w:val="clear" w:color="auto" w:fill="FFFFFF" w:themeFill="background1"/>
          </w:tcPr>
          <w:p w14:paraId="1005E096" w14:textId="77777777" w:rsidR="00220F88" w:rsidRPr="00831A4E" w:rsidRDefault="00220F88" w:rsidP="008B6724">
            <w:pPr>
              <w:spacing w:before="100" w:beforeAutospacing="1" w:after="100" w:afterAutospacing="1"/>
              <w:contextualSpacing/>
              <w:rPr>
                <w:sz w:val="16"/>
                <w:szCs w:val="16"/>
              </w:rPr>
            </w:pPr>
          </w:p>
        </w:tc>
      </w:tr>
      <w:tr w:rsidR="00220F88" w:rsidRPr="00373464" w14:paraId="7A27F710" w14:textId="77777777" w:rsidTr="008B6724">
        <w:tc>
          <w:tcPr>
            <w:tcW w:w="404" w:type="pct"/>
          </w:tcPr>
          <w:p w14:paraId="3E644992" w14:textId="77777777" w:rsidR="00220F88" w:rsidRPr="00C97215" w:rsidRDefault="00220F88" w:rsidP="008B6724">
            <w:pPr>
              <w:spacing w:before="100" w:beforeAutospacing="1" w:after="100" w:afterAutospacing="1"/>
              <w:contextualSpacing/>
              <w:rPr>
                <w:sz w:val="16"/>
                <w:szCs w:val="16"/>
              </w:rPr>
            </w:pPr>
            <w:r w:rsidRPr="005F33CD">
              <w:rPr>
                <w:sz w:val="16"/>
                <w:szCs w:val="16"/>
              </w:rPr>
              <w:t>124</w:t>
            </w:r>
          </w:p>
        </w:tc>
        <w:tc>
          <w:tcPr>
            <w:tcW w:w="925" w:type="pct"/>
            <w:shd w:val="clear" w:color="auto" w:fill="FBD4B4" w:themeFill="accent6" w:themeFillTint="66"/>
            <w:vAlign w:val="center"/>
          </w:tcPr>
          <w:p w14:paraId="28674413" w14:textId="77777777" w:rsidR="00220F88" w:rsidRPr="00C97215" w:rsidRDefault="00220F88" w:rsidP="008B6724">
            <w:pPr>
              <w:spacing w:before="100" w:beforeAutospacing="1" w:after="100" w:afterAutospacing="1"/>
              <w:contextualSpacing/>
              <w:rPr>
                <w:sz w:val="16"/>
                <w:szCs w:val="16"/>
              </w:rPr>
            </w:pPr>
            <w:r w:rsidRPr="005F33CD">
              <w:rPr>
                <w:sz w:val="16"/>
                <w:szCs w:val="16"/>
              </w:rPr>
              <w:t xml:space="preserve"> [Haptics Phase 1] The specification shall support mixing and modulation between and within haptic tracks.</w:t>
            </w:r>
          </w:p>
        </w:tc>
        <w:tc>
          <w:tcPr>
            <w:tcW w:w="1334" w:type="pct"/>
            <w:shd w:val="clear" w:color="auto" w:fill="auto"/>
          </w:tcPr>
          <w:p w14:paraId="1CAB652C"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7654FB68"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D6E3BC" w:themeFill="accent3" w:themeFillTint="66"/>
          </w:tcPr>
          <w:p w14:paraId="353DCE5A" w14:textId="77777777" w:rsidR="00220F88" w:rsidRPr="00831A4E" w:rsidRDefault="00220F88" w:rsidP="008B6724">
            <w:pPr>
              <w:spacing w:before="100" w:beforeAutospacing="1" w:after="100" w:afterAutospacing="1"/>
              <w:contextualSpacing/>
              <w:rPr>
                <w:sz w:val="16"/>
                <w:szCs w:val="16"/>
              </w:rPr>
            </w:pPr>
            <w:r>
              <w:rPr>
                <w:sz w:val="16"/>
                <w:szCs w:val="16"/>
              </w:rPr>
              <w:t>Completed in Haptic</w:t>
            </w:r>
          </w:p>
        </w:tc>
        <w:tc>
          <w:tcPr>
            <w:tcW w:w="704" w:type="pct"/>
            <w:shd w:val="clear" w:color="auto" w:fill="FFFFFF" w:themeFill="background1"/>
          </w:tcPr>
          <w:p w14:paraId="1F22190E" w14:textId="77777777" w:rsidR="00220F88" w:rsidRPr="00831A4E" w:rsidRDefault="00220F88" w:rsidP="008B6724">
            <w:pPr>
              <w:spacing w:before="100" w:beforeAutospacing="1" w:after="100" w:afterAutospacing="1"/>
              <w:contextualSpacing/>
              <w:rPr>
                <w:sz w:val="16"/>
                <w:szCs w:val="16"/>
              </w:rPr>
            </w:pPr>
          </w:p>
        </w:tc>
      </w:tr>
      <w:tr w:rsidR="00220F88" w:rsidRPr="00373464" w14:paraId="4BBED9AB" w14:textId="77777777" w:rsidTr="008B6724">
        <w:tc>
          <w:tcPr>
            <w:tcW w:w="2663" w:type="pct"/>
            <w:gridSpan w:val="3"/>
            <w:shd w:val="clear" w:color="auto" w:fill="CCC0D9" w:themeFill="accent4" w:themeFillTint="66"/>
          </w:tcPr>
          <w:p w14:paraId="6A3E1DDE" w14:textId="77777777" w:rsidR="00220F88" w:rsidRPr="00C97215" w:rsidRDefault="00220F88" w:rsidP="008B6724">
            <w:pPr>
              <w:spacing w:before="100" w:beforeAutospacing="1" w:after="100" w:afterAutospacing="1"/>
              <w:contextualSpacing/>
              <w:rPr>
                <w:sz w:val="16"/>
                <w:szCs w:val="16"/>
              </w:rPr>
            </w:pPr>
            <w:ins w:id="28" w:author="Gaëlle Martin-Cocher" w:date="2023-06-28T11:18:00Z">
              <w:r w:rsidRPr="008D5443">
                <w:rPr>
                  <w:sz w:val="16"/>
                  <w:szCs w:val="16"/>
                </w:rPr>
                <w:t>Haptics Delivery</w:t>
              </w:r>
            </w:ins>
          </w:p>
        </w:tc>
        <w:tc>
          <w:tcPr>
            <w:tcW w:w="908" w:type="pct"/>
            <w:shd w:val="clear" w:color="auto" w:fill="CCC0D9" w:themeFill="accent4" w:themeFillTint="66"/>
          </w:tcPr>
          <w:p w14:paraId="6C0CADA1"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CCC0D9" w:themeFill="accent4" w:themeFillTint="66"/>
          </w:tcPr>
          <w:p w14:paraId="3D6DED7A" w14:textId="77777777" w:rsidR="00220F88" w:rsidRPr="00831A4E" w:rsidRDefault="00220F88" w:rsidP="008B6724">
            <w:pPr>
              <w:spacing w:before="100" w:beforeAutospacing="1" w:after="100" w:afterAutospacing="1"/>
              <w:contextualSpacing/>
              <w:rPr>
                <w:sz w:val="16"/>
                <w:szCs w:val="16"/>
              </w:rPr>
            </w:pPr>
          </w:p>
        </w:tc>
        <w:tc>
          <w:tcPr>
            <w:tcW w:w="704" w:type="pct"/>
            <w:shd w:val="clear" w:color="auto" w:fill="CCC0D9" w:themeFill="accent4" w:themeFillTint="66"/>
          </w:tcPr>
          <w:p w14:paraId="3D3C420E" w14:textId="77777777" w:rsidR="00220F88" w:rsidRPr="00831A4E" w:rsidRDefault="00220F88" w:rsidP="008B6724">
            <w:pPr>
              <w:spacing w:before="100" w:beforeAutospacing="1" w:after="100" w:afterAutospacing="1"/>
              <w:contextualSpacing/>
              <w:rPr>
                <w:sz w:val="16"/>
                <w:szCs w:val="16"/>
              </w:rPr>
            </w:pPr>
          </w:p>
        </w:tc>
      </w:tr>
      <w:tr w:rsidR="00220F88" w:rsidRPr="00373464" w14:paraId="0FCC368F" w14:textId="77777777" w:rsidTr="008B6724">
        <w:tc>
          <w:tcPr>
            <w:tcW w:w="404" w:type="pct"/>
          </w:tcPr>
          <w:p w14:paraId="73B15301" w14:textId="77777777" w:rsidR="00220F88" w:rsidRPr="00C97215" w:rsidRDefault="00220F88" w:rsidP="008B6724">
            <w:pPr>
              <w:spacing w:before="100" w:beforeAutospacing="1" w:after="100" w:afterAutospacing="1"/>
              <w:contextualSpacing/>
              <w:rPr>
                <w:sz w:val="16"/>
                <w:szCs w:val="16"/>
              </w:rPr>
            </w:pPr>
            <w:r w:rsidRPr="005F33CD">
              <w:rPr>
                <w:sz w:val="16"/>
                <w:szCs w:val="16"/>
              </w:rPr>
              <w:t>125</w:t>
            </w:r>
          </w:p>
        </w:tc>
        <w:tc>
          <w:tcPr>
            <w:tcW w:w="925" w:type="pct"/>
            <w:shd w:val="clear" w:color="auto" w:fill="FBD4B4" w:themeFill="accent6" w:themeFillTint="66"/>
            <w:vAlign w:val="center"/>
          </w:tcPr>
          <w:p w14:paraId="74CA3E0D" w14:textId="77777777" w:rsidR="00220F88" w:rsidRPr="00C97215" w:rsidRDefault="00220F88" w:rsidP="008B6724">
            <w:pPr>
              <w:spacing w:before="100" w:beforeAutospacing="1" w:after="100" w:afterAutospacing="1"/>
              <w:contextualSpacing/>
              <w:rPr>
                <w:sz w:val="16"/>
                <w:szCs w:val="16"/>
              </w:rPr>
            </w:pPr>
            <w:r w:rsidRPr="005F33CD">
              <w:rPr>
                <w:sz w:val="16"/>
                <w:szCs w:val="16"/>
              </w:rPr>
              <w:t>[Haptics Phase 1] The specification shall support multi-channel haptic delivery.</w:t>
            </w:r>
          </w:p>
        </w:tc>
        <w:tc>
          <w:tcPr>
            <w:tcW w:w="1334" w:type="pct"/>
            <w:shd w:val="clear" w:color="auto" w:fill="auto"/>
          </w:tcPr>
          <w:p w14:paraId="0DBB801F"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6D2EE16D"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D6E3BC" w:themeFill="accent3" w:themeFillTint="66"/>
          </w:tcPr>
          <w:p w14:paraId="3A8B0D55" w14:textId="77777777" w:rsidR="00220F88" w:rsidRPr="00831A4E" w:rsidRDefault="00220F88" w:rsidP="008B6724">
            <w:pPr>
              <w:spacing w:before="100" w:beforeAutospacing="1" w:after="100" w:afterAutospacing="1"/>
              <w:contextualSpacing/>
              <w:rPr>
                <w:sz w:val="16"/>
                <w:szCs w:val="16"/>
              </w:rPr>
            </w:pPr>
            <w:r>
              <w:rPr>
                <w:sz w:val="16"/>
                <w:szCs w:val="16"/>
              </w:rPr>
              <w:t>Completed in Haptic</w:t>
            </w:r>
          </w:p>
        </w:tc>
        <w:tc>
          <w:tcPr>
            <w:tcW w:w="704" w:type="pct"/>
            <w:shd w:val="clear" w:color="auto" w:fill="FFFFFF" w:themeFill="background1"/>
          </w:tcPr>
          <w:p w14:paraId="038B3DBD" w14:textId="77777777" w:rsidR="00220F88" w:rsidRPr="00831A4E" w:rsidRDefault="00220F88" w:rsidP="008B6724">
            <w:pPr>
              <w:spacing w:before="100" w:beforeAutospacing="1" w:after="100" w:afterAutospacing="1"/>
              <w:contextualSpacing/>
              <w:rPr>
                <w:sz w:val="16"/>
                <w:szCs w:val="16"/>
              </w:rPr>
            </w:pPr>
          </w:p>
        </w:tc>
      </w:tr>
      <w:tr w:rsidR="00220F88" w:rsidRPr="00373464" w14:paraId="4D6151A1" w14:textId="77777777" w:rsidTr="008B6724">
        <w:tc>
          <w:tcPr>
            <w:tcW w:w="404" w:type="pct"/>
          </w:tcPr>
          <w:p w14:paraId="2855B696" w14:textId="77777777" w:rsidR="00220F88" w:rsidRPr="00C97215" w:rsidRDefault="00220F88" w:rsidP="008B6724">
            <w:pPr>
              <w:spacing w:before="100" w:beforeAutospacing="1" w:after="100" w:afterAutospacing="1"/>
              <w:contextualSpacing/>
              <w:rPr>
                <w:sz w:val="16"/>
                <w:szCs w:val="16"/>
              </w:rPr>
            </w:pPr>
            <w:r w:rsidRPr="005F33CD">
              <w:rPr>
                <w:sz w:val="16"/>
                <w:szCs w:val="16"/>
              </w:rPr>
              <w:lastRenderedPageBreak/>
              <w:t>126</w:t>
            </w:r>
          </w:p>
        </w:tc>
        <w:tc>
          <w:tcPr>
            <w:tcW w:w="925" w:type="pct"/>
            <w:shd w:val="clear" w:color="auto" w:fill="FBD4B4" w:themeFill="accent6" w:themeFillTint="66"/>
            <w:vAlign w:val="center"/>
          </w:tcPr>
          <w:p w14:paraId="7B4A5987" w14:textId="77777777" w:rsidR="00220F88" w:rsidRPr="00C97215" w:rsidRDefault="00220F88" w:rsidP="008B6724">
            <w:pPr>
              <w:spacing w:before="100" w:beforeAutospacing="1" w:after="100" w:afterAutospacing="1"/>
              <w:contextualSpacing/>
              <w:rPr>
                <w:sz w:val="16"/>
                <w:szCs w:val="16"/>
              </w:rPr>
            </w:pPr>
            <w:r w:rsidRPr="005F33CD">
              <w:rPr>
                <w:sz w:val="16"/>
                <w:szCs w:val="16"/>
              </w:rPr>
              <w:t>  [Haptics Phase 1] The specification shall support compression of haptic data.</w:t>
            </w:r>
          </w:p>
        </w:tc>
        <w:tc>
          <w:tcPr>
            <w:tcW w:w="1334" w:type="pct"/>
            <w:shd w:val="clear" w:color="auto" w:fill="auto"/>
          </w:tcPr>
          <w:p w14:paraId="6E59835B"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7B1128E0"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D6E3BC" w:themeFill="accent3" w:themeFillTint="66"/>
          </w:tcPr>
          <w:p w14:paraId="5C5A0C17" w14:textId="77777777" w:rsidR="00220F88" w:rsidRPr="00831A4E" w:rsidRDefault="00220F88" w:rsidP="008B6724">
            <w:pPr>
              <w:spacing w:before="100" w:beforeAutospacing="1" w:after="100" w:afterAutospacing="1"/>
              <w:contextualSpacing/>
              <w:rPr>
                <w:sz w:val="16"/>
                <w:szCs w:val="16"/>
              </w:rPr>
            </w:pPr>
            <w:r>
              <w:rPr>
                <w:sz w:val="16"/>
                <w:szCs w:val="16"/>
              </w:rPr>
              <w:t>Completed in Haptic</w:t>
            </w:r>
          </w:p>
        </w:tc>
        <w:tc>
          <w:tcPr>
            <w:tcW w:w="704" w:type="pct"/>
            <w:shd w:val="clear" w:color="auto" w:fill="FFFFFF" w:themeFill="background1"/>
          </w:tcPr>
          <w:p w14:paraId="058EABCC" w14:textId="77777777" w:rsidR="00220F88" w:rsidRPr="00831A4E" w:rsidRDefault="00220F88" w:rsidP="008B6724">
            <w:pPr>
              <w:spacing w:before="100" w:beforeAutospacing="1" w:after="100" w:afterAutospacing="1"/>
              <w:contextualSpacing/>
              <w:rPr>
                <w:sz w:val="16"/>
                <w:szCs w:val="16"/>
              </w:rPr>
            </w:pPr>
          </w:p>
        </w:tc>
      </w:tr>
      <w:tr w:rsidR="00220F88" w:rsidRPr="00373464" w14:paraId="66C62271" w14:textId="77777777" w:rsidTr="008B6724">
        <w:tc>
          <w:tcPr>
            <w:tcW w:w="404" w:type="pct"/>
          </w:tcPr>
          <w:p w14:paraId="298560E3" w14:textId="77777777" w:rsidR="00220F88" w:rsidRPr="00C97215" w:rsidRDefault="00220F88" w:rsidP="008B6724">
            <w:pPr>
              <w:spacing w:before="100" w:beforeAutospacing="1" w:after="100" w:afterAutospacing="1"/>
              <w:contextualSpacing/>
              <w:rPr>
                <w:sz w:val="16"/>
                <w:szCs w:val="16"/>
              </w:rPr>
            </w:pPr>
            <w:r w:rsidRPr="005F33CD">
              <w:rPr>
                <w:sz w:val="16"/>
                <w:szCs w:val="16"/>
              </w:rPr>
              <w:t>127</w:t>
            </w:r>
          </w:p>
        </w:tc>
        <w:tc>
          <w:tcPr>
            <w:tcW w:w="925" w:type="pct"/>
            <w:shd w:val="clear" w:color="auto" w:fill="FBD4B4" w:themeFill="accent6" w:themeFillTint="66"/>
            <w:vAlign w:val="center"/>
          </w:tcPr>
          <w:p w14:paraId="7CE29E4E" w14:textId="77777777" w:rsidR="00220F88" w:rsidRPr="00C97215" w:rsidRDefault="00220F88" w:rsidP="008B6724">
            <w:pPr>
              <w:spacing w:before="100" w:beforeAutospacing="1" w:after="100" w:afterAutospacing="1"/>
              <w:contextualSpacing/>
              <w:rPr>
                <w:sz w:val="16"/>
                <w:szCs w:val="16"/>
              </w:rPr>
            </w:pPr>
            <w:r w:rsidRPr="005F33CD">
              <w:rPr>
                <w:sz w:val="16"/>
                <w:szCs w:val="16"/>
              </w:rPr>
              <w:t xml:space="preserve"> [Haptics Phase 1 &amp; Phase 2] The specification shall provide the necessary information to support transcoding.</w:t>
            </w:r>
          </w:p>
        </w:tc>
        <w:tc>
          <w:tcPr>
            <w:tcW w:w="1334" w:type="pct"/>
            <w:shd w:val="clear" w:color="auto" w:fill="auto"/>
          </w:tcPr>
          <w:p w14:paraId="1CE01F3B"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5D1AEEE0"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D6E3BC" w:themeFill="accent3" w:themeFillTint="66"/>
          </w:tcPr>
          <w:p w14:paraId="6D4AFC69" w14:textId="77777777" w:rsidR="00220F88" w:rsidRPr="00831A4E" w:rsidRDefault="00220F88" w:rsidP="008B6724">
            <w:pPr>
              <w:spacing w:before="100" w:beforeAutospacing="1" w:after="100" w:afterAutospacing="1"/>
              <w:contextualSpacing/>
              <w:rPr>
                <w:sz w:val="16"/>
                <w:szCs w:val="16"/>
              </w:rPr>
            </w:pPr>
            <w:r>
              <w:rPr>
                <w:sz w:val="16"/>
                <w:szCs w:val="16"/>
              </w:rPr>
              <w:t>Completed in Haptic</w:t>
            </w:r>
          </w:p>
        </w:tc>
        <w:tc>
          <w:tcPr>
            <w:tcW w:w="704" w:type="pct"/>
            <w:shd w:val="clear" w:color="auto" w:fill="FFFFFF" w:themeFill="background1"/>
          </w:tcPr>
          <w:p w14:paraId="70C23DB4" w14:textId="77777777" w:rsidR="00220F88" w:rsidRPr="00831A4E" w:rsidRDefault="00220F88" w:rsidP="008B6724">
            <w:pPr>
              <w:spacing w:before="100" w:beforeAutospacing="1" w:after="100" w:afterAutospacing="1"/>
              <w:contextualSpacing/>
              <w:rPr>
                <w:sz w:val="16"/>
                <w:szCs w:val="16"/>
              </w:rPr>
            </w:pPr>
          </w:p>
        </w:tc>
      </w:tr>
      <w:tr w:rsidR="00220F88" w:rsidRPr="00373464" w14:paraId="1894C5E5" w14:textId="77777777" w:rsidTr="008B6724">
        <w:tc>
          <w:tcPr>
            <w:tcW w:w="404" w:type="pct"/>
          </w:tcPr>
          <w:p w14:paraId="5A243339" w14:textId="77777777" w:rsidR="00220F88" w:rsidRPr="00C97215" w:rsidRDefault="00220F88" w:rsidP="008B6724">
            <w:pPr>
              <w:spacing w:before="100" w:beforeAutospacing="1" w:after="100" w:afterAutospacing="1"/>
              <w:contextualSpacing/>
              <w:rPr>
                <w:sz w:val="16"/>
                <w:szCs w:val="16"/>
              </w:rPr>
            </w:pPr>
            <w:r w:rsidRPr="005F33CD">
              <w:rPr>
                <w:sz w:val="16"/>
                <w:szCs w:val="16"/>
              </w:rPr>
              <w:t>128</w:t>
            </w:r>
          </w:p>
        </w:tc>
        <w:tc>
          <w:tcPr>
            <w:tcW w:w="925" w:type="pct"/>
            <w:shd w:val="clear" w:color="auto" w:fill="FFFF00"/>
            <w:vAlign w:val="center"/>
          </w:tcPr>
          <w:p w14:paraId="39CDFA4F" w14:textId="77777777" w:rsidR="00220F88" w:rsidRPr="00C97215" w:rsidRDefault="00220F88" w:rsidP="008B6724">
            <w:pPr>
              <w:spacing w:before="100" w:beforeAutospacing="1" w:after="100" w:afterAutospacing="1"/>
              <w:contextualSpacing/>
              <w:rPr>
                <w:sz w:val="16"/>
                <w:szCs w:val="16"/>
              </w:rPr>
            </w:pPr>
            <w:r w:rsidRPr="005F33CD">
              <w:rPr>
                <w:sz w:val="16"/>
                <w:szCs w:val="16"/>
              </w:rPr>
              <w:t xml:space="preserve"> [Haptics Phase 2] The specification shall support specification of round-trip (input to feedback) latency requirement.</w:t>
            </w:r>
          </w:p>
        </w:tc>
        <w:tc>
          <w:tcPr>
            <w:tcW w:w="1334" w:type="pct"/>
            <w:shd w:val="clear" w:color="auto" w:fill="auto"/>
          </w:tcPr>
          <w:p w14:paraId="2E08720E"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150C5642"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1555ED48" w14:textId="77777777" w:rsidR="00220F88" w:rsidRDefault="00220F88" w:rsidP="008B6724">
            <w:pPr>
              <w:spacing w:before="100" w:beforeAutospacing="1" w:after="100" w:afterAutospacing="1"/>
              <w:contextualSpacing/>
              <w:rPr>
                <w:color w:val="FF0000"/>
                <w:sz w:val="16"/>
                <w:szCs w:val="16"/>
              </w:rPr>
            </w:pPr>
            <w:r>
              <w:rPr>
                <w:color w:val="FF0000"/>
                <w:sz w:val="16"/>
                <w:szCs w:val="16"/>
              </w:rPr>
              <w:t>Not supported yet.</w:t>
            </w:r>
          </w:p>
          <w:p w14:paraId="1C7CABB0" w14:textId="77777777" w:rsidR="00220F88" w:rsidRDefault="00220F88" w:rsidP="008B6724">
            <w:pPr>
              <w:spacing w:before="100" w:beforeAutospacing="1" w:after="100" w:afterAutospacing="1"/>
              <w:contextualSpacing/>
              <w:rPr>
                <w:color w:val="FF0000"/>
                <w:sz w:val="16"/>
                <w:szCs w:val="16"/>
              </w:rPr>
            </w:pPr>
            <w:r>
              <w:rPr>
                <w:color w:val="FF0000"/>
                <w:sz w:val="16"/>
                <w:szCs w:val="16"/>
              </w:rPr>
              <w:t>Haptic phase 2,</w:t>
            </w:r>
          </w:p>
          <w:p w14:paraId="75D3522E" w14:textId="77777777" w:rsidR="00220F88" w:rsidRPr="00831A4E" w:rsidRDefault="00220F88" w:rsidP="008B6724">
            <w:pPr>
              <w:spacing w:before="100" w:beforeAutospacing="1" w:after="100" w:afterAutospacing="1"/>
              <w:contextualSpacing/>
              <w:rPr>
                <w:sz w:val="16"/>
                <w:szCs w:val="16"/>
              </w:rPr>
            </w:pPr>
            <w:r w:rsidRPr="007D7A0D">
              <w:rPr>
                <w:color w:val="FF0000"/>
                <w:sz w:val="16"/>
                <w:szCs w:val="16"/>
              </w:rPr>
              <w:t>SD phase 3</w:t>
            </w:r>
          </w:p>
        </w:tc>
        <w:tc>
          <w:tcPr>
            <w:tcW w:w="704" w:type="pct"/>
            <w:shd w:val="clear" w:color="auto" w:fill="FFFFFF" w:themeFill="background1"/>
          </w:tcPr>
          <w:p w14:paraId="4704A758" w14:textId="77777777" w:rsidR="00220F88" w:rsidRPr="00831A4E" w:rsidRDefault="00220F88" w:rsidP="008B6724">
            <w:pPr>
              <w:spacing w:before="100" w:beforeAutospacing="1" w:after="100" w:afterAutospacing="1"/>
              <w:contextualSpacing/>
              <w:rPr>
                <w:sz w:val="16"/>
                <w:szCs w:val="16"/>
              </w:rPr>
            </w:pPr>
          </w:p>
        </w:tc>
      </w:tr>
      <w:tr w:rsidR="00220F88" w:rsidRPr="00373464" w14:paraId="4294F34F" w14:textId="77777777" w:rsidTr="008B6724">
        <w:tc>
          <w:tcPr>
            <w:tcW w:w="2663" w:type="pct"/>
            <w:gridSpan w:val="3"/>
            <w:shd w:val="clear" w:color="auto" w:fill="CCC0D9" w:themeFill="accent4" w:themeFillTint="66"/>
          </w:tcPr>
          <w:p w14:paraId="1E789D63" w14:textId="77777777" w:rsidR="00220F88" w:rsidRPr="00C97215" w:rsidRDefault="00220F88" w:rsidP="008B6724">
            <w:pPr>
              <w:spacing w:before="100" w:beforeAutospacing="1" w:after="100" w:afterAutospacing="1"/>
              <w:contextualSpacing/>
              <w:rPr>
                <w:sz w:val="16"/>
                <w:szCs w:val="16"/>
              </w:rPr>
            </w:pPr>
            <w:ins w:id="29" w:author="Gaëlle Martin-Cocher" w:date="2023-06-28T11:20:00Z">
              <w:r>
                <w:rPr>
                  <w:sz w:val="16"/>
                  <w:szCs w:val="16"/>
                </w:rPr>
                <w:t>Haptic and interaction model</w:t>
              </w:r>
            </w:ins>
          </w:p>
        </w:tc>
        <w:tc>
          <w:tcPr>
            <w:tcW w:w="908" w:type="pct"/>
            <w:shd w:val="clear" w:color="auto" w:fill="CCC0D9" w:themeFill="accent4" w:themeFillTint="66"/>
          </w:tcPr>
          <w:p w14:paraId="143AA57A"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CCC0D9" w:themeFill="accent4" w:themeFillTint="66"/>
          </w:tcPr>
          <w:p w14:paraId="28EAE9E0" w14:textId="77777777" w:rsidR="00220F88" w:rsidRPr="00831A4E" w:rsidRDefault="00220F88" w:rsidP="008B6724">
            <w:pPr>
              <w:spacing w:before="100" w:beforeAutospacing="1" w:after="100" w:afterAutospacing="1"/>
              <w:contextualSpacing/>
              <w:rPr>
                <w:sz w:val="16"/>
                <w:szCs w:val="16"/>
              </w:rPr>
            </w:pPr>
          </w:p>
        </w:tc>
        <w:tc>
          <w:tcPr>
            <w:tcW w:w="704" w:type="pct"/>
            <w:shd w:val="clear" w:color="auto" w:fill="CCC0D9" w:themeFill="accent4" w:themeFillTint="66"/>
          </w:tcPr>
          <w:p w14:paraId="571B04D3" w14:textId="77777777" w:rsidR="00220F88" w:rsidRPr="00831A4E" w:rsidRDefault="00220F88" w:rsidP="008B6724">
            <w:pPr>
              <w:spacing w:before="100" w:beforeAutospacing="1" w:after="100" w:afterAutospacing="1"/>
              <w:contextualSpacing/>
              <w:rPr>
                <w:sz w:val="16"/>
                <w:szCs w:val="16"/>
              </w:rPr>
            </w:pPr>
          </w:p>
        </w:tc>
      </w:tr>
      <w:tr w:rsidR="00220F88" w:rsidRPr="00373464" w14:paraId="3D41C187" w14:textId="77777777" w:rsidTr="008B6724">
        <w:tc>
          <w:tcPr>
            <w:tcW w:w="404" w:type="pct"/>
          </w:tcPr>
          <w:p w14:paraId="674703AD" w14:textId="77777777" w:rsidR="00220F88" w:rsidRPr="00C97215" w:rsidRDefault="00220F88" w:rsidP="008B6724">
            <w:pPr>
              <w:spacing w:before="100" w:beforeAutospacing="1" w:after="100" w:afterAutospacing="1"/>
              <w:contextualSpacing/>
              <w:rPr>
                <w:sz w:val="16"/>
                <w:szCs w:val="16"/>
              </w:rPr>
            </w:pPr>
            <w:r w:rsidRPr="00893F4C">
              <w:rPr>
                <w:sz w:val="16"/>
                <w:szCs w:val="16"/>
              </w:rPr>
              <w:t>129</w:t>
            </w:r>
          </w:p>
        </w:tc>
        <w:tc>
          <w:tcPr>
            <w:tcW w:w="925" w:type="pct"/>
            <w:shd w:val="clear" w:color="auto" w:fill="B6DDE8" w:themeFill="accent5" w:themeFillTint="66"/>
            <w:vAlign w:val="center"/>
          </w:tcPr>
          <w:p w14:paraId="2A64E5DB" w14:textId="77777777" w:rsidR="00220F88" w:rsidRPr="00C97215" w:rsidRDefault="00220F88" w:rsidP="008B6724">
            <w:pPr>
              <w:spacing w:before="100" w:beforeAutospacing="1" w:after="100" w:afterAutospacing="1"/>
              <w:contextualSpacing/>
              <w:rPr>
                <w:sz w:val="16"/>
                <w:szCs w:val="16"/>
              </w:rPr>
            </w:pPr>
            <w:r w:rsidRPr="00893F4C">
              <w:rPr>
                <w:sz w:val="16"/>
                <w:szCs w:val="16"/>
              </w:rPr>
              <w:t>  [Haptics Phase 2A] The specification shall support interactivity models related to avatar position and orientation.</w:t>
            </w:r>
          </w:p>
        </w:tc>
        <w:tc>
          <w:tcPr>
            <w:tcW w:w="1334" w:type="pct"/>
            <w:shd w:val="clear" w:color="auto" w:fill="auto"/>
          </w:tcPr>
          <w:p w14:paraId="7BD2CC82"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60FCA224"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D6E3BC" w:themeFill="accent3" w:themeFillTint="66"/>
          </w:tcPr>
          <w:p w14:paraId="56E5364A" w14:textId="77777777" w:rsidR="00220F88" w:rsidRPr="00831A4E" w:rsidRDefault="00220F88" w:rsidP="008B6724">
            <w:pPr>
              <w:spacing w:before="100" w:beforeAutospacing="1" w:after="100" w:afterAutospacing="1"/>
              <w:contextualSpacing/>
              <w:rPr>
                <w:sz w:val="16"/>
                <w:szCs w:val="16"/>
              </w:rPr>
            </w:pPr>
            <w:r>
              <w:rPr>
                <w:sz w:val="16"/>
                <w:szCs w:val="16"/>
              </w:rPr>
              <w:t>Completed in SD AMD2</w:t>
            </w:r>
          </w:p>
        </w:tc>
        <w:tc>
          <w:tcPr>
            <w:tcW w:w="704" w:type="pct"/>
            <w:shd w:val="clear" w:color="auto" w:fill="FFFFFF" w:themeFill="background1"/>
          </w:tcPr>
          <w:p w14:paraId="32608E59" w14:textId="77777777" w:rsidR="00220F88" w:rsidRPr="00831A4E" w:rsidRDefault="00220F88" w:rsidP="008B6724">
            <w:pPr>
              <w:spacing w:before="100" w:beforeAutospacing="1" w:after="100" w:afterAutospacing="1"/>
              <w:contextualSpacing/>
              <w:rPr>
                <w:sz w:val="16"/>
                <w:szCs w:val="16"/>
              </w:rPr>
            </w:pPr>
          </w:p>
        </w:tc>
      </w:tr>
      <w:tr w:rsidR="00220F88" w:rsidRPr="00373464" w14:paraId="274F81EE" w14:textId="77777777" w:rsidTr="008B6724">
        <w:tc>
          <w:tcPr>
            <w:tcW w:w="404" w:type="pct"/>
          </w:tcPr>
          <w:p w14:paraId="1EAA1FAD" w14:textId="77777777" w:rsidR="00220F88" w:rsidRPr="00C97215" w:rsidRDefault="00220F88" w:rsidP="008B6724">
            <w:pPr>
              <w:spacing w:before="100" w:beforeAutospacing="1" w:after="100" w:afterAutospacing="1"/>
              <w:contextualSpacing/>
              <w:rPr>
                <w:sz w:val="16"/>
                <w:szCs w:val="16"/>
              </w:rPr>
            </w:pPr>
            <w:r w:rsidRPr="00893F4C">
              <w:rPr>
                <w:sz w:val="16"/>
                <w:szCs w:val="16"/>
              </w:rPr>
              <w:t>130</w:t>
            </w:r>
          </w:p>
        </w:tc>
        <w:tc>
          <w:tcPr>
            <w:tcW w:w="925" w:type="pct"/>
            <w:shd w:val="clear" w:color="auto" w:fill="B6DDE8" w:themeFill="accent5" w:themeFillTint="66"/>
            <w:vAlign w:val="center"/>
          </w:tcPr>
          <w:p w14:paraId="7F8DFC32" w14:textId="77777777" w:rsidR="00220F88" w:rsidRPr="00C97215" w:rsidRDefault="00220F88" w:rsidP="008B6724">
            <w:pPr>
              <w:spacing w:before="100" w:beforeAutospacing="1" w:after="100" w:afterAutospacing="1"/>
              <w:contextualSpacing/>
              <w:rPr>
                <w:sz w:val="16"/>
                <w:szCs w:val="16"/>
              </w:rPr>
            </w:pPr>
            <w:r w:rsidRPr="00893F4C">
              <w:rPr>
                <w:sz w:val="16"/>
                <w:szCs w:val="16"/>
              </w:rPr>
              <w:t>[Haptics Phase 2B] The specification shall support coding and presentation of interactivity models related to avatar-scene or avatar-avatar interactions.</w:t>
            </w:r>
          </w:p>
        </w:tc>
        <w:tc>
          <w:tcPr>
            <w:tcW w:w="1334" w:type="pct"/>
            <w:shd w:val="clear" w:color="auto" w:fill="auto"/>
          </w:tcPr>
          <w:p w14:paraId="05110DE4"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7A4EA3E3"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35F24748" w14:textId="77777777" w:rsidR="00220F88" w:rsidRPr="00831A4E" w:rsidRDefault="00220F88" w:rsidP="008B6724">
            <w:pPr>
              <w:spacing w:before="100" w:beforeAutospacing="1" w:after="100" w:afterAutospacing="1"/>
              <w:contextualSpacing/>
              <w:rPr>
                <w:sz w:val="16"/>
                <w:szCs w:val="16"/>
              </w:rPr>
            </w:pPr>
            <w:r>
              <w:rPr>
                <w:sz w:val="16"/>
                <w:szCs w:val="16"/>
              </w:rPr>
              <w:t xml:space="preserve">Partially addressed in SD AMD2. </w:t>
            </w:r>
            <w:r>
              <w:rPr>
                <w:color w:val="FF0000"/>
                <w:sz w:val="16"/>
                <w:szCs w:val="16"/>
              </w:rPr>
              <w:t>To be</w:t>
            </w:r>
            <w:r w:rsidRPr="00A27C94">
              <w:rPr>
                <w:color w:val="FF0000"/>
                <w:sz w:val="16"/>
                <w:szCs w:val="16"/>
              </w:rPr>
              <w:t xml:space="preserve"> completed in </w:t>
            </w:r>
            <w:r>
              <w:rPr>
                <w:color w:val="FF0000"/>
                <w:sz w:val="16"/>
                <w:szCs w:val="16"/>
              </w:rPr>
              <w:t>SD phase 3</w:t>
            </w:r>
          </w:p>
        </w:tc>
        <w:tc>
          <w:tcPr>
            <w:tcW w:w="704" w:type="pct"/>
            <w:shd w:val="clear" w:color="auto" w:fill="FFFFFF" w:themeFill="background1"/>
          </w:tcPr>
          <w:p w14:paraId="2AA56CE6" w14:textId="77777777" w:rsidR="00220F88" w:rsidRPr="00831A4E" w:rsidRDefault="00220F88" w:rsidP="008B6724">
            <w:pPr>
              <w:spacing w:before="100" w:beforeAutospacing="1" w:after="100" w:afterAutospacing="1"/>
              <w:contextualSpacing/>
              <w:rPr>
                <w:sz w:val="16"/>
                <w:szCs w:val="16"/>
              </w:rPr>
            </w:pPr>
          </w:p>
        </w:tc>
      </w:tr>
      <w:tr w:rsidR="00220F88" w:rsidRPr="00373464" w14:paraId="2686E8A9" w14:textId="77777777" w:rsidTr="008B6724">
        <w:tc>
          <w:tcPr>
            <w:tcW w:w="404" w:type="pct"/>
          </w:tcPr>
          <w:p w14:paraId="30386127" w14:textId="77777777" w:rsidR="00220F88" w:rsidRPr="00C97215" w:rsidRDefault="00220F88" w:rsidP="008B6724">
            <w:pPr>
              <w:spacing w:before="100" w:beforeAutospacing="1" w:after="100" w:afterAutospacing="1"/>
              <w:contextualSpacing/>
              <w:rPr>
                <w:sz w:val="16"/>
                <w:szCs w:val="16"/>
              </w:rPr>
            </w:pPr>
            <w:r w:rsidRPr="00893F4C">
              <w:rPr>
                <w:sz w:val="16"/>
                <w:szCs w:val="16"/>
              </w:rPr>
              <w:t>131</w:t>
            </w:r>
          </w:p>
        </w:tc>
        <w:tc>
          <w:tcPr>
            <w:tcW w:w="925" w:type="pct"/>
            <w:shd w:val="clear" w:color="auto" w:fill="FBD4B4" w:themeFill="accent6" w:themeFillTint="66"/>
            <w:vAlign w:val="center"/>
          </w:tcPr>
          <w:p w14:paraId="7DF3D8E6" w14:textId="77777777" w:rsidR="00220F88" w:rsidRPr="00C97215" w:rsidRDefault="00220F88" w:rsidP="008B6724">
            <w:pPr>
              <w:spacing w:before="100" w:beforeAutospacing="1" w:after="100" w:afterAutospacing="1"/>
              <w:contextualSpacing/>
              <w:rPr>
                <w:sz w:val="16"/>
                <w:szCs w:val="16"/>
              </w:rPr>
            </w:pPr>
            <w:r w:rsidRPr="00893F4C">
              <w:rPr>
                <w:sz w:val="16"/>
                <w:szCs w:val="16"/>
              </w:rPr>
              <w:t xml:space="preserve">  [Haptics Phase 2] The specification shall support different media types and various haptic feedback paradigms (pre-rendered, synthesized). </w:t>
            </w:r>
          </w:p>
        </w:tc>
        <w:tc>
          <w:tcPr>
            <w:tcW w:w="1334" w:type="pct"/>
            <w:shd w:val="clear" w:color="auto" w:fill="auto"/>
          </w:tcPr>
          <w:p w14:paraId="0ED4F78E"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1B29A9C7"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D6E3BC" w:themeFill="accent3" w:themeFillTint="66"/>
          </w:tcPr>
          <w:p w14:paraId="2862EAB2" w14:textId="77777777" w:rsidR="00220F88" w:rsidRPr="00831A4E" w:rsidRDefault="00220F88" w:rsidP="008B6724">
            <w:pPr>
              <w:spacing w:before="100" w:beforeAutospacing="1" w:after="100" w:afterAutospacing="1"/>
              <w:contextualSpacing/>
              <w:rPr>
                <w:sz w:val="16"/>
                <w:szCs w:val="16"/>
              </w:rPr>
            </w:pPr>
            <w:r>
              <w:rPr>
                <w:sz w:val="16"/>
                <w:szCs w:val="16"/>
              </w:rPr>
              <w:t>Completed in Haptic</w:t>
            </w:r>
          </w:p>
        </w:tc>
        <w:tc>
          <w:tcPr>
            <w:tcW w:w="704" w:type="pct"/>
            <w:shd w:val="clear" w:color="auto" w:fill="FFFFFF" w:themeFill="background1"/>
          </w:tcPr>
          <w:p w14:paraId="75D2795D" w14:textId="77777777" w:rsidR="00220F88" w:rsidRPr="00831A4E" w:rsidRDefault="00220F88" w:rsidP="008B6724">
            <w:pPr>
              <w:spacing w:before="100" w:beforeAutospacing="1" w:after="100" w:afterAutospacing="1"/>
              <w:contextualSpacing/>
              <w:rPr>
                <w:sz w:val="16"/>
                <w:szCs w:val="16"/>
              </w:rPr>
            </w:pPr>
          </w:p>
        </w:tc>
      </w:tr>
      <w:tr w:rsidR="00220F88" w:rsidRPr="00373464" w14:paraId="120A652A" w14:textId="77777777" w:rsidTr="008B6724">
        <w:tc>
          <w:tcPr>
            <w:tcW w:w="5000" w:type="pct"/>
            <w:gridSpan w:val="6"/>
            <w:shd w:val="clear" w:color="auto" w:fill="CCC0D9" w:themeFill="accent4" w:themeFillTint="66"/>
          </w:tcPr>
          <w:p w14:paraId="2098693F" w14:textId="77777777" w:rsidR="00220F88" w:rsidRPr="00831A4E" w:rsidRDefault="00220F88" w:rsidP="008B6724">
            <w:pPr>
              <w:spacing w:before="100" w:beforeAutospacing="1" w:after="100" w:afterAutospacing="1"/>
              <w:contextualSpacing/>
              <w:rPr>
                <w:sz w:val="16"/>
                <w:szCs w:val="16"/>
              </w:rPr>
            </w:pPr>
            <w:ins w:id="30" w:author="Gaëlle Martin-Cocher" w:date="2023-06-28T11:23:00Z">
              <w:r w:rsidRPr="00B073D4">
                <w:rPr>
                  <w:sz w:val="16"/>
                  <w:szCs w:val="16"/>
                </w:rPr>
                <w:t>Spatial Computing Server requirements for eXtended Reality (XR)</w:t>
              </w:r>
            </w:ins>
          </w:p>
        </w:tc>
      </w:tr>
      <w:tr w:rsidR="00220F88" w:rsidRPr="00373464" w14:paraId="052E0244" w14:textId="77777777" w:rsidTr="008B6724">
        <w:tc>
          <w:tcPr>
            <w:tcW w:w="2663" w:type="pct"/>
            <w:gridSpan w:val="3"/>
            <w:shd w:val="clear" w:color="auto" w:fill="CCC0D9" w:themeFill="accent4" w:themeFillTint="66"/>
          </w:tcPr>
          <w:p w14:paraId="33D7B67A" w14:textId="77777777" w:rsidR="00220F88" w:rsidRPr="00C97215" w:rsidRDefault="00220F88" w:rsidP="008B6724">
            <w:pPr>
              <w:spacing w:before="100" w:beforeAutospacing="1" w:after="100" w:afterAutospacing="1"/>
              <w:contextualSpacing/>
              <w:rPr>
                <w:sz w:val="16"/>
                <w:szCs w:val="16"/>
              </w:rPr>
            </w:pPr>
            <w:ins w:id="31" w:author="Gaëlle Martin-Cocher" w:date="2023-06-28T11:23:00Z">
              <w:r w:rsidRPr="00902CC2">
                <w:rPr>
                  <w:sz w:val="16"/>
                  <w:szCs w:val="16"/>
                </w:rPr>
                <w:t>Requirements on SCS</w:t>
              </w:r>
            </w:ins>
          </w:p>
        </w:tc>
        <w:tc>
          <w:tcPr>
            <w:tcW w:w="908" w:type="pct"/>
            <w:shd w:val="clear" w:color="auto" w:fill="CCC0D9" w:themeFill="accent4" w:themeFillTint="66"/>
          </w:tcPr>
          <w:p w14:paraId="75804554"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CCC0D9" w:themeFill="accent4" w:themeFillTint="66"/>
          </w:tcPr>
          <w:p w14:paraId="54F08DA4" w14:textId="77777777" w:rsidR="00220F88" w:rsidRPr="00831A4E" w:rsidRDefault="00220F88" w:rsidP="008B6724">
            <w:pPr>
              <w:spacing w:before="100" w:beforeAutospacing="1" w:after="100" w:afterAutospacing="1"/>
              <w:contextualSpacing/>
              <w:rPr>
                <w:sz w:val="16"/>
                <w:szCs w:val="16"/>
              </w:rPr>
            </w:pPr>
          </w:p>
        </w:tc>
        <w:tc>
          <w:tcPr>
            <w:tcW w:w="704" w:type="pct"/>
            <w:shd w:val="clear" w:color="auto" w:fill="CCC0D9" w:themeFill="accent4" w:themeFillTint="66"/>
          </w:tcPr>
          <w:p w14:paraId="2B76BC99" w14:textId="77777777" w:rsidR="00220F88" w:rsidRPr="00831A4E" w:rsidRDefault="00220F88" w:rsidP="008B6724">
            <w:pPr>
              <w:spacing w:before="100" w:beforeAutospacing="1" w:after="100" w:afterAutospacing="1"/>
              <w:contextualSpacing/>
              <w:rPr>
                <w:sz w:val="16"/>
                <w:szCs w:val="16"/>
              </w:rPr>
            </w:pPr>
          </w:p>
        </w:tc>
      </w:tr>
      <w:tr w:rsidR="00220F88" w:rsidRPr="00373464" w14:paraId="5BB069E0" w14:textId="77777777" w:rsidTr="008B6724">
        <w:tc>
          <w:tcPr>
            <w:tcW w:w="404" w:type="pct"/>
          </w:tcPr>
          <w:p w14:paraId="5119A585" w14:textId="77777777" w:rsidR="00220F88" w:rsidRPr="00C97215" w:rsidRDefault="00220F88" w:rsidP="008B6724">
            <w:pPr>
              <w:spacing w:before="100" w:beforeAutospacing="1" w:after="100" w:afterAutospacing="1"/>
              <w:contextualSpacing/>
              <w:rPr>
                <w:sz w:val="16"/>
                <w:szCs w:val="16"/>
              </w:rPr>
            </w:pPr>
            <w:r w:rsidRPr="008E6134">
              <w:rPr>
                <w:sz w:val="16"/>
                <w:szCs w:val="16"/>
              </w:rPr>
              <w:t>132</w:t>
            </w:r>
          </w:p>
        </w:tc>
        <w:tc>
          <w:tcPr>
            <w:tcW w:w="925" w:type="pct"/>
            <w:shd w:val="clear" w:color="auto" w:fill="FBD4B4" w:themeFill="accent6" w:themeFillTint="66"/>
            <w:vAlign w:val="center"/>
          </w:tcPr>
          <w:p w14:paraId="5FEFCFB5" w14:textId="77777777" w:rsidR="00220F88" w:rsidRPr="00C97215" w:rsidRDefault="00220F88" w:rsidP="008B6724">
            <w:pPr>
              <w:spacing w:before="100" w:beforeAutospacing="1" w:after="100" w:afterAutospacing="1"/>
              <w:contextualSpacing/>
              <w:rPr>
                <w:sz w:val="16"/>
                <w:szCs w:val="16"/>
              </w:rPr>
            </w:pPr>
            <w:r w:rsidRPr="008E6134">
              <w:rPr>
                <w:sz w:val="16"/>
                <w:szCs w:val="16"/>
              </w:rPr>
              <w:t>The SCS shall create the XR Spatial Description of the XR space.</w:t>
            </w:r>
          </w:p>
        </w:tc>
        <w:tc>
          <w:tcPr>
            <w:tcW w:w="1334" w:type="pct"/>
            <w:shd w:val="clear" w:color="auto" w:fill="auto"/>
          </w:tcPr>
          <w:p w14:paraId="0E003E48" w14:textId="77777777" w:rsidR="00220F88" w:rsidRPr="00C97215" w:rsidRDefault="00220F88" w:rsidP="008B6724">
            <w:pPr>
              <w:spacing w:before="100" w:beforeAutospacing="1" w:after="100" w:afterAutospacing="1"/>
              <w:contextualSpacing/>
              <w:rPr>
                <w:sz w:val="16"/>
                <w:szCs w:val="16"/>
              </w:rPr>
            </w:pPr>
            <w:r>
              <w:rPr>
                <w:sz w:val="16"/>
                <w:szCs w:val="16"/>
              </w:rPr>
              <w:t>Seems internal processing?</w:t>
            </w:r>
          </w:p>
        </w:tc>
        <w:tc>
          <w:tcPr>
            <w:tcW w:w="908" w:type="pct"/>
            <w:shd w:val="clear" w:color="auto" w:fill="FFFFFF" w:themeFill="background1"/>
          </w:tcPr>
          <w:p w14:paraId="3A61F65F"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5B35666A" w14:textId="77777777" w:rsidR="00220F88" w:rsidRPr="00831A4E" w:rsidRDefault="00220F88" w:rsidP="008B6724">
            <w:pPr>
              <w:spacing w:before="100" w:beforeAutospacing="1" w:after="100" w:afterAutospacing="1"/>
              <w:contextualSpacing/>
              <w:rPr>
                <w:sz w:val="16"/>
                <w:szCs w:val="16"/>
              </w:rPr>
            </w:pPr>
          </w:p>
        </w:tc>
        <w:tc>
          <w:tcPr>
            <w:tcW w:w="704" w:type="pct"/>
            <w:shd w:val="clear" w:color="auto" w:fill="FFFFFF" w:themeFill="background1"/>
          </w:tcPr>
          <w:p w14:paraId="2AA6CA6C" w14:textId="77777777" w:rsidR="00220F88" w:rsidRPr="00831A4E" w:rsidRDefault="00220F88" w:rsidP="008B6724">
            <w:pPr>
              <w:spacing w:before="100" w:beforeAutospacing="1" w:after="100" w:afterAutospacing="1"/>
              <w:contextualSpacing/>
              <w:rPr>
                <w:sz w:val="16"/>
                <w:szCs w:val="16"/>
              </w:rPr>
            </w:pPr>
          </w:p>
        </w:tc>
      </w:tr>
      <w:tr w:rsidR="00220F88" w:rsidRPr="00373464" w14:paraId="33F90432" w14:textId="77777777" w:rsidTr="008B6724">
        <w:tc>
          <w:tcPr>
            <w:tcW w:w="404" w:type="pct"/>
          </w:tcPr>
          <w:p w14:paraId="19DA8BA5" w14:textId="77777777" w:rsidR="00220F88" w:rsidRPr="00C97215" w:rsidRDefault="00220F88" w:rsidP="008B6724">
            <w:pPr>
              <w:spacing w:before="100" w:beforeAutospacing="1" w:after="100" w:afterAutospacing="1"/>
              <w:contextualSpacing/>
              <w:rPr>
                <w:sz w:val="16"/>
                <w:szCs w:val="16"/>
              </w:rPr>
            </w:pPr>
            <w:r w:rsidRPr="008E6134">
              <w:rPr>
                <w:sz w:val="16"/>
                <w:szCs w:val="16"/>
              </w:rPr>
              <w:t>133</w:t>
            </w:r>
          </w:p>
        </w:tc>
        <w:tc>
          <w:tcPr>
            <w:tcW w:w="925" w:type="pct"/>
            <w:shd w:val="clear" w:color="auto" w:fill="FBD4B4" w:themeFill="accent6" w:themeFillTint="66"/>
            <w:vAlign w:val="center"/>
          </w:tcPr>
          <w:p w14:paraId="702C078A" w14:textId="77777777" w:rsidR="00220F88" w:rsidRPr="00C97215" w:rsidRDefault="00220F88" w:rsidP="008B6724">
            <w:pPr>
              <w:spacing w:before="100" w:beforeAutospacing="1" w:after="100" w:afterAutospacing="1"/>
              <w:contextualSpacing/>
              <w:rPr>
                <w:sz w:val="16"/>
                <w:szCs w:val="16"/>
              </w:rPr>
            </w:pPr>
            <w:r w:rsidRPr="008E6134">
              <w:rPr>
                <w:sz w:val="16"/>
                <w:szCs w:val="16"/>
              </w:rPr>
              <w:t>The SCS shall update and fuse existing XR Spatial Description of the XR space.</w:t>
            </w:r>
          </w:p>
        </w:tc>
        <w:tc>
          <w:tcPr>
            <w:tcW w:w="1334" w:type="pct"/>
            <w:shd w:val="clear" w:color="auto" w:fill="auto"/>
          </w:tcPr>
          <w:p w14:paraId="642A27BA" w14:textId="77777777" w:rsidR="00220F88" w:rsidRPr="00C97215" w:rsidRDefault="00220F88" w:rsidP="008B6724">
            <w:pPr>
              <w:spacing w:before="100" w:beforeAutospacing="1" w:after="100" w:afterAutospacing="1"/>
              <w:contextualSpacing/>
              <w:rPr>
                <w:sz w:val="16"/>
                <w:szCs w:val="16"/>
              </w:rPr>
            </w:pPr>
            <w:r>
              <w:rPr>
                <w:sz w:val="16"/>
                <w:szCs w:val="16"/>
              </w:rPr>
              <w:t>Seems internal processing?</w:t>
            </w:r>
          </w:p>
        </w:tc>
        <w:tc>
          <w:tcPr>
            <w:tcW w:w="908" w:type="pct"/>
            <w:shd w:val="clear" w:color="auto" w:fill="FFFFFF" w:themeFill="background1"/>
          </w:tcPr>
          <w:p w14:paraId="4042E84E"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61D6DB17" w14:textId="77777777" w:rsidR="00220F88" w:rsidRPr="00831A4E" w:rsidRDefault="00220F88" w:rsidP="008B6724">
            <w:pPr>
              <w:spacing w:before="100" w:beforeAutospacing="1" w:after="100" w:afterAutospacing="1"/>
              <w:contextualSpacing/>
              <w:rPr>
                <w:sz w:val="16"/>
                <w:szCs w:val="16"/>
              </w:rPr>
            </w:pPr>
          </w:p>
        </w:tc>
        <w:tc>
          <w:tcPr>
            <w:tcW w:w="704" w:type="pct"/>
            <w:shd w:val="clear" w:color="auto" w:fill="FFFFFF" w:themeFill="background1"/>
          </w:tcPr>
          <w:p w14:paraId="0A9FEAA2" w14:textId="77777777" w:rsidR="00220F88" w:rsidRPr="00831A4E" w:rsidRDefault="00220F88" w:rsidP="008B6724">
            <w:pPr>
              <w:spacing w:before="100" w:beforeAutospacing="1" w:after="100" w:afterAutospacing="1"/>
              <w:contextualSpacing/>
              <w:rPr>
                <w:sz w:val="16"/>
                <w:szCs w:val="16"/>
              </w:rPr>
            </w:pPr>
          </w:p>
        </w:tc>
      </w:tr>
      <w:tr w:rsidR="00220F88" w:rsidRPr="00373464" w14:paraId="67EA67F5" w14:textId="77777777" w:rsidTr="008B6724">
        <w:tc>
          <w:tcPr>
            <w:tcW w:w="404" w:type="pct"/>
          </w:tcPr>
          <w:p w14:paraId="7322C69B" w14:textId="77777777" w:rsidR="00220F88" w:rsidRPr="00C97215" w:rsidRDefault="00220F88" w:rsidP="008B6724">
            <w:pPr>
              <w:spacing w:before="100" w:beforeAutospacing="1" w:after="100" w:afterAutospacing="1"/>
              <w:contextualSpacing/>
              <w:rPr>
                <w:sz w:val="16"/>
                <w:szCs w:val="16"/>
              </w:rPr>
            </w:pPr>
            <w:r w:rsidRPr="008E6134">
              <w:rPr>
                <w:sz w:val="16"/>
                <w:szCs w:val="16"/>
              </w:rPr>
              <w:t>134</w:t>
            </w:r>
          </w:p>
        </w:tc>
        <w:tc>
          <w:tcPr>
            <w:tcW w:w="925" w:type="pct"/>
            <w:shd w:val="clear" w:color="auto" w:fill="B6DDE8" w:themeFill="accent5" w:themeFillTint="66"/>
            <w:vAlign w:val="center"/>
          </w:tcPr>
          <w:p w14:paraId="182A1D59" w14:textId="77777777" w:rsidR="00220F88" w:rsidRPr="00C97215" w:rsidRDefault="00220F88" w:rsidP="008B6724">
            <w:pPr>
              <w:spacing w:before="100" w:beforeAutospacing="1" w:after="100" w:afterAutospacing="1"/>
              <w:contextualSpacing/>
              <w:rPr>
                <w:sz w:val="16"/>
                <w:szCs w:val="16"/>
              </w:rPr>
            </w:pPr>
            <w:r w:rsidRPr="008E6134">
              <w:rPr>
                <w:sz w:val="16"/>
                <w:szCs w:val="16"/>
              </w:rPr>
              <w:t>The SCS shall provide XR Spatial Description in a standard representational format (e.g. scene description), upon request of XR devices (UEs) on different platforms (desktop and mobile).</w:t>
            </w:r>
          </w:p>
        </w:tc>
        <w:tc>
          <w:tcPr>
            <w:tcW w:w="1334" w:type="pct"/>
            <w:shd w:val="clear" w:color="auto" w:fill="auto"/>
          </w:tcPr>
          <w:p w14:paraId="22B4AEAF"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089E30C4"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37C183BB" w14:textId="77777777" w:rsidR="00220F88" w:rsidRPr="00831A4E" w:rsidRDefault="00220F88" w:rsidP="008B6724">
            <w:pPr>
              <w:spacing w:before="100" w:beforeAutospacing="1" w:after="100" w:afterAutospacing="1"/>
              <w:contextualSpacing/>
              <w:rPr>
                <w:sz w:val="16"/>
                <w:szCs w:val="16"/>
              </w:rPr>
            </w:pPr>
            <w:r w:rsidRPr="00381947">
              <w:rPr>
                <w:color w:val="FF0000"/>
                <w:sz w:val="16"/>
                <w:szCs w:val="16"/>
              </w:rPr>
              <w:t>Phase 3</w:t>
            </w:r>
          </w:p>
        </w:tc>
        <w:tc>
          <w:tcPr>
            <w:tcW w:w="704" w:type="pct"/>
            <w:shd w:val="clear" w:color="auto" w:fill="FFFFFF" w:themeFill="background1"/>
          </w:tcPr>
          <w:p w14:paraId="15E75D13" w14:textId="77777777" w:rsidR="00220F88" w:rsidRPr="00831A4E" w:rsidRDefault="00220F88" w:rsidP="008B6724">
            <w:pPr>
              <w:spacing w:before="100" w:beforeAutospacing="1" w:after="100" w:afterAutospacing="1"/>
              <w:contextualSpacing/>
              <w:rPr>
                <w:sz w:val="16"/>
                <w:szCs w:val="16"/>
              </w:rPr>
            </w:pPr>
          </w:p>
        </w:tc>
      </w:tr>
      <w:tr w:rsidR="00220F88" w:rsidRPr="00373464" w14:paraId="2131A25F" w14:textId="77777777" w:rsidTr="008B6724">
        <w:tc>
          <w:tcPr>
            <w:tcW w:w="404" w:type="pct"/>
          </w:tcPr>
          <w:p w14:paraId="26A31BD7" w14:textId="77777777" w:rsidR="00220F88" w:rsidRPr="00C97215" w:rsidRDefault="00220F88" w:rsidP="008B6724">
            <w:pPr>
              <w:spacing w:before="100" w:beforeAutospacing="1" w:after="100" w:afterAutospacing="1"/>
              <w:contextualSpacing/>
              <w:rPr>
                <w:sz w:val="16"/>
                <w:szCs w:val="16"/>
              </w:rPr>
            </w:pPr>
            <w:r w:rsidRPr="008E6134">
              <w:rPr>
                <w:sz w:val="16"/>
                <w:szCs w:val="16"/>
              </w:rPr>
              <w:t>135</w:t>
            </w:r>
          </w:p>
        </w:tc>
        <w:tc>
          <w:tcPr>
            <w:tcW w:w="925" w:type="pct"/>
            <w:shd w:val="clear" w:color="auto" w:fill="B6DDE8" w:themeFill="accent5" w:themeFillTint="66"/>
            <w:vAlign w:val="center"/>
          </w:tcPr>
          <w:p w14:paraId="5A6FC7EB" w14:textId="77777777" w:rsidR="00220F88" w:rsidRPr="00C97215" w:rsidRDefault="00220F88" w:rsidP="008B6724">
            <w:pPr>
              <w:spacing w:before="100" w:beforeAutospacing="1" w:after="100" w:afterAutospacing="1"/>
              <w:contextualSpacing/>
              <w:rPr>
                <w:sz w:val="16"/>
                <w:szCs w:val="16"/>
              </w:rPr>
            </w:pPr>
            <w:r w:rsidRPr="008E6134">
              <w:rPr>
                <w:sz w:val="16"/>
                <w:szCs w:val="16"/>
              </w:rPr>
              <w:t>The SCS shall accept the XR spatial data (XR Features) captured by XR UEs over the network or direct connection.</w:t>
            </w:r>
          </w:p>
        </w:tc>
        <w:tc>
          <w:tcPr>
            <w:tcW w:w="1334" w:type="pct"/>
            <w:shd w:val="clear" w:color="auto" w:fill="auto"/>
          </w:tcPr>
          <w:p w14:paraId="0D5560C9"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1F6EAD67"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73FF0C9A" w14:textId="77777777" w:rsidR="00220F88" w:rsidRPr="00831A4E" w:rsidRDefault="00220F88" w:rsidP="008B6724">
            <w:pPr>
              <w:spacing w:before="100" w:beforeAutospacing="1" w:after="100" w:afterAutospacing="1"/>
              <w:contextualSpacing/>
              <w:rPr>
                <w:sz w:val="16"/>
                <w:szCs w:val="16"/>
              </w:rPr>
            </w:pPr>
            <w:r w:rsidRPr="00381947">
              <w:rPr>
                <w:color w:val="FF0000"/>
                <w:sz w:val="16"/>
                <w:szCs w:val="16"/>
              </w:rPr>
              <w:t>Phase 3</w:t>
            </w:r>
          </w:p>
        </w:tc>
        <w:tc>
          <w:tcPr>
            <w:tcW w:w="704" w:type="pct"/>
            <w:shd w:val="clear" w:color="auto" w:fill="FFFFFF" w:themeFill="background1"/>
          </w:tcPr>
          <w:p w14:paraId="1A935507" w14:textId="77777777" w:rsidR="00220F88" w:rsidRPr="00831A4E" w:rsidRDefault="00220F88" w:rsidP="008B6724">
            <w:pPr>
              <w:spacing w:before="100" w:beforeAutospacing="1" w:after="100" w:afterAutospacing="1"/>
              <w:contextualSpacing/>
              <w:rPr>
                <w:sz w:val="16"/>
                <w:szCs w:val="16"/>
              </w:rPr>
            </w:pPr>
          </w:p>
        </w:tc>
      </w:tr>
      <w:tr w:rsidR="00220F88" w:rsidRPr="00373464" w14:paraId="68938052" w14:textId="77777777" w:rsidTr="008B6724">
        <w:tc>
          <w:tcPr>
            <w:tcW w:w="404" w:type="pct"/>
          </w:tcPr>
          <w:p w14:paraId="082ECC2A" w14:textId="77777777" w:rsidR="00220F88" w:rsidRPr="00C97215" w:rsidRDefault="00220F88" w:rsidP="008B6724">
            <w:pPr>
              <w:spacing w:before="100" w:beforeAutospacing="1" w:after="100" w:afterAutospacing="1"/>
              <w:contextualSpacing/>
              <w:rPr>
                <w:sz w:val="16"/>
                <w:szCs w:val="16"/>
              </w:rPr>
            </w:pPr>
            <w:r w:rsidRPr="008E6134">
              <w:rPr>
                <w:sz w:val="16"/>
                <w:szCs w:val="16"/>
              </w:rPr>
              <w:lastRenderedPageBreak/>
              <w:t>136</w:t>
            </w:r>
          </w:p>
        </w:tc>
        <w:tc>
          <w:tcPr>
            <w:tcW w:w="925" w:type="pct"/>
            <w:shd w:val="clear" w:color="auto" w:fill="B6DDE8" w:themeFill="accent5" w:themeFillTint="66"/>
            <w:vAlign w:val="center"/>
          </w:tcPr>
          <w:p w14:paraId="065B1CD6" w14:textId="77777777" w:rsidR="00220F88" w:rsidRPr="00C97215" w:rsidRDefault="00220F88" w:rsidP="008B6724">
            <w:pPr>
              <w:spacing w:before="100" w:beforeAutospacing="1" w:after="100" w:afterAutospacing="1"/>
              <w:contextualSpacing/>
              <w:rPr>
                <w:sz w:val="16"/>
                <w:szCs w:val="16"/>
              </w:rPr>
            </w:pPr>
            <w:r w:rsidRPr="008E6134">
              <w:rPr>
                <w:sz w:val="16"/>
                <w:szCs w:val="16"/>
              </w:rPr>
              <w:t>The SCS shall deliver the XR Spatial Description to XR UEs over the network or direct connection.</w:t>
            </w:r>
          </w:p>
        </w:tc>
        <w:tc>
          <w:tcPr>
            <w:tcW w:w="1334" w:type="pct"/>
            <w:shd w:val="clear" w:color="auto" w:fill="auto"/>
          </w:tcPr>
          <w:p w14:paraId="706DEC58"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4410EB6C"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58246706" w14:textId="77777777" w:rsidR="00220F88" w:rsidRPr="00831A4E" w:rsidRDefault="00220F88" w:rsidP="008B6724">
            <w:pPr>
              <w:spacing w:before="100" w:beforeAutospacing="1" w:after="100" w:afterAutospacing="1"/>
              <w:contextualSpacing/>
              <w:rPr>
                <w:sz w:val="16"/>
                <w:szCs w:val="16"/>
              </w:rPr>
            </w:pPr>
            <w:r w:rsidRPr="00381947">
              <w:rPr>
                <w:color w:val="FF0000"/>
                <w:sz w:val="16"/>
                <w:szCs w:val="16"/>
              </w:rPr>
              <w:t>Phase 3</w:t>
            </w:r>
          </w:p>
        </w:tc>
        <w:tc>
          <w:tcPr>
            <w:tcW w:w="704" w:type="pct"/>
            <w:shd w:val="clear" w:color="auto" w:fill="FFFFFF" w:themeFill="background1"/>
          </w:tcPr>
          <w:p w14:paraId="07913463" w14:textId="77777777" w:rsidR="00220F88" w:rsidRPr="00831A4E" w:rsidRDefault="00220F88" w:rsidP="008B6724">
            <w:pPr>
              <w:spacing w:before="100" w:beforeAutospacing="1" w:after="100" w:afterAutospacing="1"/>
              <w:contextualSpacing/>
              <w:rPr>
                <w:sz w:val="16"/>
                <w:szCs w:val="16"/>
              </w:rPr>
            </w:pPr>
          </w:p>
        </w:tc>
      </w:tr>
      <w:tr w:rsidR="00220F88" w:rsidRPr="00373464" w14:paraId="285D16AB" w14:textId="77777777" w:rsidTr="008B6724">
        <w:tc>
          <w:tcPr>
            <w:tcW w:w="404" w:type="pct"/>
          </w:tcPr>
          <w:p w14:paraId="7DAEB921" w14:textId="77777777" w:rsidR="00220F88" w:rsidRPr="00C97215" w:rsidRDefault="00220F88" w:rsidP="008B6724">
            <w:pPr>
              <w:spacing w:before="100" w:beforeAutospacing="1" w:after="100" w:afterAutospacing="1"/>
              <w:contextualSpacing/>
              <w:rPr>
                <w:sz w:val="16"/>
                <w:szCs w:val="16"/>
              </w:rPr>
            </w:pPr>
            <w:r w:rsidRPr="008E6134">
              <w:rPr>
                <w:sz w:val="16"/>
                <w:szCs w:val="16"/>
              </w:rPr>
              <w:t>137</w:t>
            </w:r>
          </w:p>
        </w:tc>
        <w:tc>
          <w:tcPr>
            <w:tcW w:w="925" w:type="pct"/>
            <w:shd w:val="clear" w:color="auto" w:fill="B6DDE8" w:themeFill="accent5" w:themeFillTint="66"/>
            <w:vAlign w:val="center"/>
          </w:tcPr>
          <w:p w14:paraId="3301240B" w14:textId="77777777" w:rsidR="00220F88" w:rsidRPr="00C97215" w:rsidRDefault="00220F88" w:rsidP="008B6724">
            <w:pPr>
              <w:spacing w:before="100" w:beforeAutospacing="1" w:after="100" w:afterAutospacing="1"/>
              <w:contextualSpacing/>
              <w:rPr>
                <w:sz w:val="16"/>
                <w:szCs w:val="16"/>
              </w:rPr>
            </w:pPr>
            <w:r w:rsidRPr="008E6134">
              <w:rPr>
                <w:sz w:val="16"/>
                <w:szCs w:val="16"/>
              </w:rPr>
              <w:t>The SCS shall convert other representation formats to XR Spatial Description.</w:t>
            </w:r>
          </w:p>
        </w:tc>
        <w:tc>
          <w:tcPr>
            <w:tcW w:w="1334" w:type="pct"/>
            <w:shd w:val="clear" w:color="auto" w:fill="auto"/>
          </w:tcPr>
          <w:p w14:paraId="4DD099FB"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56AFFFCF"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38F588EF" w14:textId="77777777" w:rsidR="00220F88" w:rsidRPr="00831A4E" w:rsidRDefault="00220F88" w:rsidP="008B6724">
            <w:pPr>
              <w:spacing w:before="100" w:beforeAutospacing="1" w:after="100" w:afterAutospacing="1"/>
              <w:contextualSpacing/>
              <w:rPr>
                <w:sz w:val="16"/>
                <w:szCs w:val="16"/>
              </w:rPr>
            </w:pPr>
            <w:r w:rsidRPr="00381947">
              <w:rPr>
                <w:color w:val="FF0000"/>
                <w:sz w:val="16"/>
                <w:szCs w:val="16"/>
              </w:rPr>
              <w:t>Phase 3</w:t>
            </w:r>
          </w:p>
        </w:tc>
        <w:tc>
          <w:tcPr>
            <w:tcW w:w="704" w:type="pct"/>
            <w:shd w:val="clear" w:color="auto" w:fill="FFFFFF" w:themeFill="background1"/>
          </w:tcPr>
          <w:p w14:paraId="3E92FF68" w14:textId="77777777" w:rsidR="00220F88" w:rsidRPr="00831A4E" w:rsidRDefault="00220F88" w:rsidP="008B6724">
            <w:pPr>
              <w:spacing w:before="100" w:beforeAutospacing="1" w:after="100" w:afterAutospacing="1"/>
              <w:contextualSpacing/>
              <w:rPr>
                <w:sz w:val="16"/>
                <w:szCs w:val="16"/>
              </w:rPr>
            </w:pPr>
          </w:p>
        </w:tc>
      </w:tr>
      <w:tr w:rsidR="00220F88" w:rsidRPr="00373464" w14:paraId="32EFAA4E" w14:textId="77777777" w:rsidTr="008B6724">
        <w:tc>
          <w:tcPr>
            <w:tcW w:w="404" w:type="pct"/>
          </w:tcPr>
          <w:p w14:paraId="163B6874" w14:textId="77777777" w:rsidR="00220F88" w:rsidRPr="00C97215" w:rsidRDefault="00220F88" w:rsidP="008B6724">
            <w:pPr>
              <w:spacing w:before="100" w:beforeAutospacing="1" w:after="100" w:afterAutospacing="1"/>
              <w:contextualSpacing/>
              <w:rPr>
                <w:sz w:val="16"/>
                <w:szCs w:val="16"/>
              </w:rPr>
            </w:pPr>
            <w:r w:rsidRPr="008E6134">
              <w:rPr>
                <w:sz w:val="16"/>
                <w:szCs w:val="16"/>
              </w:rPr>
              <w:t>138</w:t>
            </w:r>
          </w:p>
        </w:tc>
        <w:tc>
          <w:tcPr>
            <w:tcW w:w="925" w:type="pct"/>
            <w:shd w:val="clear" w:color="auto" w:fill="B6DDE8" w:themeFill="accent5" w:themeFillTint="66"/>
            <w:vAlign w:val="center"/>
          </w:tcPr>
          <w:p w14:paraId="0022E4D0" w14:textId="77777777" w:rsidR="00220F88" w:rsidRPr="00C97215" w:rsidRDefault="00220F88" w:rsidP="008B6724">
            <w:pPr>
              <w:spacing w:before="100" w:beforeAutospacing="1" w:after="100" w:afterAutospacing="1"/>
              <w:contextualSpacing/>
              <w:rPr>
                <w:sz w:val="16"/>
                <w:szCs w:val="16"/>
              </w:rPr>
            </w:pPr>
            <w:r w:rsidRPr="008E6134">
              <w:rPr>
                <w:sz w:val="16"/>
                <w:szCs w:val="16"/>
              </w:rPr>
              <w:t xml:space="preserve"> The SCS shall support global registration of indoor-only XR Spatial Description and provide means for man</w:t>
            </w:r>
            <w:r>
              <w:rPr>
                <w:sz w:val="16"/>
                <w:szCs w:val="16"/>
              </w:rPr>
              <w:t>a</w:t>
            </w:r>
            <w:r w:rsidRPr="008E6134">
              <w:rPr>
                <w:sz w:val="16"/>
                <w:szCs w:val="16"/>
              </w:rPr>
              <w:t>ging indoor XR spatial configurations with real geo-coordinates.</w:t>
            </w:r>
          </w:p>
        </w:tc>
        <w:tc>
          <w:tcPr>
            <w:tcW w:w="1334" w:type="pct"/>
            <w:shd w:val="clear" w:color="auto" w:fill="auto"/>
          </w:tcPr>
          <w:p w14:paraId="55B0BBA7"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781BE96E"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D6E3BC" w:themeFill="accent3" w:themeFillTint="66"/>
          </w:tcPr>
          <w:p w14:paraId="61D72189" w14:textId="77777777" w:rsidR="00220F88" w:rsidRPr="00831A4E" w:rsidRDefault="00220F88" w:rsidP="008B6724">
            <w:pPr>
              <w:spacing w:before="100" w:beforeAutospacing="1" w:after="100" w:afterAutospacing="1"/>
              <w:contextualSpacing/>
              <w:rPr>
                <w:sz w:val="16"/>
                <w:szCs w:val="16"/>
              </w:rPr>
            </w:pPr>
            <w:r>
              <w:rPr>
                <w:sz w:val="16"/>
                <w:szCs w:val="16"/>
              </w:rPr>
              <w:t>SD support Completed in AMD2  (</w:t>
            </w:r>
            <w:r w:rsidRPr="001C1B2E">
              <w:rPr>
                <w:sz w:val="16"/>
                <w:szCs w:val="16"/>
              </w:rPr>
              <w:t>support of XR anchor with geospatial coordinates</w:t>
            </w:r>
            <w:r>
              <w:rPr>
                <w:sz w:val="16"/>
                <w:szCs w:val="16"/>
              </w:rPr>
              <w:t>)</w:t>
            </w:r>
          </w:p>
        </w:tc>
        <w:tc>
          <w:tcPr>
            <w:tcW w:w="704" w:type="pct"/>
            <w:shd w:val="clear" w:color="auto" w:fill="FFFFFF" w:themeFill="background1"/>
          </w:tcPr>
          <w:p w14:paraId="152E7949" w14:textId="77777777" w:rsidR="00220F88" w:rsidRPr="00831A4E" w:rsidRDefault="00220F88" w:rsidP="008B6724">
            <w:pPr>
              <w:spacing w:before="100" w:beforeAutospacing="1" w:after="100" w:afterAutospacing="1"/>
              <w:contextualSpacing/>
              <w:rPr>
                <w:sz w:val="16"/>
                <w:szCs w:val="16"/>
              </w:rPr>
            </w:pPr>
          </w:p>
        </w:tc>
      </w:tr>
      <w:tr w:rsidR="00220F88" w:rsidRPr="00373464" w14:paraId="0A203C78" w14:textId="77777777" w:rsidTr="008B6724">
        <w:tc>
          <w:tcPr>
            <w:tcW w:w="2663" w:type="pct"/>
            <w:gridSpan w:val="3"/>
            <w:shd w:val="clear" w:color="auto" w:fill="CCC0D9" w:themeFill="accent4" w:themeFillTint="66"/>
          </w:tcPr>
          <w:p w14:paraId="2F654270" w14:textId="77777777" w:rsidR="00220F88" w:rsidRPr="00C97215" w:rsidRDefault="00220F88" w:rsidP="008B6724">
            <w:pPr>
              <w:spacing w:before="100" w:beforeAutospacing="1" w:after="100" w:afterAutospacing="1"/>
              <w:contextualSpacing/>
              <w:rPr>
                <w:sz w:val="16"/>
                <w:szCs w:val="16"/>
              </w:rPr>
            </w:pPr>
            <w:ins w:id="32" w:author="Gaëlle Martin-Cocher" w:date="2023-06-28T11:27:00Z">
              <w:r w:rsidRPr="00183567">
                <w:rPr>
                  <w:sz w:val="16"/>
                  <w:szCs w:val="16"/>
                </w:rPr>
                <w:t>XR Spatial Description</w:t>
              </w:r>
            </w:ins>
          </w:p>
        </w:tc>
        <w:tc>
          <w:tcPr>
            <w:tcW w:w="908" w:type="pct"/>
            <w:shd w:val="clear" w:color="auto" w:fill="CCC0D9" w:themeFill="accent4" w:themeFillTint="66"/>
          </w:tcPr>
          <w:p w14:paraId="5AB27CD5"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CCC0D9" w:themeFill="accent4" w:themeFillTint="66"/>
          </w:tcPr>
          <w:p w14:paraId="0C6BCF6C" w14:textId="77777777" w:rsidR="00220F88" w:rsidRPr="00831A4E" w:rsidRDefault="00220F88" w:rsidP="008B6724">
            <w:pPr>
              <w:spacing w:before="100" w:beforeAutospacing="1" w:after="100" w:afterAutospacing="1"/>
              <w:contextualSpacing/>
              <w:rPr>
                <w:sz w:val="16"/>
                <w:szCs w:val="16"/>
              </w:rPr>
            </w:pPr>
          </w:p>
        </w:tc>
        <w:tc>
          <w:tcPr>
            <w:tcW w:w="704" w:type="pct"/>
            <w:shd w:val="clear" w:color="auto" w:fill="CCC0D9" w:themeFill="accent4" w:themeFillTint="66"/>
          </w:tcPr>
          <w:p w14:paraId="1F01261F" w14:textId="77777777" w:rsidR="00220F88" w:rsidRPr="00831A4E" w:rsidRDefault="00220F88" w:rsidP="008B6724">
            <w:pPr>
              <w:spacing w:before="100" w:beforeAutospacing="1" w:after="100" w:afterAutospacing="1"/>
              <w:contextualSpacing/>
              <w:rPr>
                <w:sz w:val="16"/>
                <w:szCs w:val="16"/>
              </w:rPr>
            </w:pPr>
          </w:p>
        </w:tc>
      </w:tr>
      <w:tr w:rsidR="00220F88" w:rsidRPr="00373464" w14:paraId="22B3D893" w14:textId="77777777" w:rsidTr="008B6724">
        <w:tc>
          <w:tcPr>
            <w:tcW w:w="404" w:type="pct"/>
          </w:tcPr>
          <w:p w14:paraId="11BC8CD5" w14:textId="77777777" w:rsidR="00220F88" w:rsidRPr="00C97215" w:rsidRDefault="00220F88" w:rsidP="008B6724">
            <w:pPr>
              <w:spacing w:before="100" w:beforeAutospacing="1" w:after="100" w:afterAutospacing="1"/>
              <w:contextualSpacing/>
              <w:rPr>
                <w:sz w:val="16"/>
                <w:szCs w:val="16"/>
              </w:rPr>
            </w:pPr>
            <w:r w:rsidRPr="003436FD">
              <w:rPr>
                <w:sz w:val="16"/>
                <w:szCs w:val="16"/>
              </w:rPr>
              <w:t>139</w:t>
            </w:r>
          </w:p>
        </w:tc>
        <w:tc>
          <w:tcPr>
            <w:tcW w:w="925" w:type="pct"/>
            <w:shd w:val="clear" w:color="auto" w:fill="B6DDE8" w:themeFill="accent5" w:themeFillTint="66"/>
            <w:vAlign w:val="center"/>
          </w:tcPr>
          <w:p w14:paraId="09737490" w14:textId="77777777" w:rsidR="00220F88" w:rsidRPr="00C97215" w:rsidRDefault="00220F88" w:rsidP="008B6724">
            <w:pPr>
              <w:spacing w:before="100" w:beforeAutospacing="1" w:after="100" w:afterAutospacing="1"/>
              <w:contextualSpacing/>
              <w:rPr>
                <w:sz w:val="16"/>
                <w:szCs w:val="16"/>
              </w:rPr>
            </w:pPr>
            <w:r w:rsidRPr="003436FD">
              <w:rPr>
                <w:sz w:val="16"/>
                <w:szCs w:val="16"/>
              </w:rPr>
              <w:t>The Description shall contain XR features for indoor and/or outdoor localization/tracking purpose.</w:t>
            </w:r>
          </w:p>
        </w:tc>
        <w:tc>
          <w:tcPr>
            <w:tcW w:w="1334" w:type="pct"/>
            <w:shd w:val="clear" w:color="auto" w:fill="auto"/>
          </w:tcPr>
          <w:p w14:paraId="2D4B8018"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447DF302"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2EE068D9" w14:textId="77777777" w:rsidR="00220F88" w:rsidRDefault="00220F88" w:rsidP="008B6724">
            <w:pPr>
              <w:spacing w:before="100" w:beforeAutospacing="1" w:after="100" w:afterAutospacing="1"/>
              <w:contextualSpacing/>
              <w:rPr>
                <w:sz w:val="16"/>
                <w:szCs w:val="16"/>
              </w:rPr>
            </w:pPr>
            <w:r>
              <w:rPr>
                <w:sz w:val="16"/>
                <w:szCs w:val="16"/>
              </w:rPr>
              <w:t xml:space="preserve">Partially completed in AMD2 </w:t>
            </w:r>
          </w:p>
          <w:p w14:paraId="72230D7E" w14:textId="77777777" w:rsidR="00220F88" w:rsidRDefault="00220F88" w:rsidP="008B6724">
            <w:pPr>
              <w:spacing w:before="100" w:beforeAutospacing="1" w:after="100" w:afterAutospacing="1"/>
              <w:contextualSpacing/>
              <w:rPr>
                <w:sz w:val="16"/>
                <w:szCs w:val="16"/>
              </w:rPr>
            </w:pPr>
            <w:r>
              <w:rPr>
                <w:sz w:val="16"/>
                <w:szCs w:val="16"/>
              </w:rPr>
              <w:t xml:space="preserve">To be continued in </w:t>
            </w:r>
            <w:r w:rsidRPr="00190E5D">
              <w:rPr>
                <w:color w:val="FF0000"/>
                <w:sz w:val="16"/>
                <w:szCs w:val="16"/>
              </w:rPr>
              <w:t>Phase3</w:t>
            </w:r>
            <w:r>
              <w:rPr>
                <w:sz w:val="16"/>
                <w:szCs w:val="16"/>
              </w:rPr>
              <w:t>.</w:t>
            </w:r>
          </w:p>
          <w:p w14:paraId="45C9919C" w14:textId="77777777" w:rsidR="00220F88" w:rsidRPr="00831A4E" w:rsidRDefault="00220F88" w:rsidP="008B6724">
            <w:pPr>
              <w:spacing w:before="100" w:beforeAutospacing="1" w:after="100" w:afterAutospacing="1"/>
              <w:contextualSpacing/>
              <w:rPr>
                <w:sz w:val="16"/>
                <w:szCs w:val="16"/>
              </w:rPr>
            </w:pPr>
            <w:r w:rsidRPr="00BD6F99">
              <w:rPr>
                <w:color w:val="FF0000"/>
                <w:sz w:val="16"/>
                <w:szCs w:val="16"/>
              </w:rPr>
              <w:t>Does this include sensor and users?</w:t>
            </w:r>
          </w:p>
        </w:tc>
        <w:tc>
          <w:tcPr>
            <w:tcW w:w="704" w:type="pct"/>
            <w:shd w:val="clear" w:color="auto" w:fill="FFFFFF" w:themeFill="background1"/>
          </w:tcPr>
          <w:p w14:paraId="60E3EACE" w14:textId="77777777" w:rsidR="00220F88" w:rsidRPr="00831A4E" w:rsidRDefault="00220F88" w:rsidP="008B6724">
            <w:pPr>
              <w:spacing w:before="100" w:beforeAutospacing="1" w:after="100" w:afterAutospacing="1"/>
              <w:contextualSpacing/>
              <w:rPr>
                <w:sz w:val="16"/>
                <w:szCs w:val="16"/>
              </w:rPr>
            </w:pPr>
          </w:p>
        </w:tc>
      </w:tr>
      <w:tr w:rsidR="00220F88" w:rsidRPr="00373464" w14:paraId="323B44CA" w14:textId="77777777" w:rsidTr="008B6724">
        <w:tc>
          <w:tcPr>
            <w:tcW w:w="404" w:type="pct"/>
          </w:tcPr>
          <w:p w14:paraId="68883CEB" w14:textId="77777777" w:rsidR="00220F88" w:rsidRPr="00C97215" w:rsidRDefault="00220F88" w:rsidP="008B6724">
            <w:pPr>
              <w:spacing w:before="100" w:beforeAutospacing="1" w:after="100" w:afterAutospacing="1"/>
              <w:contextualSpacing/>
              <w:rPr>
                <w:sz w:val="16"/>
                <w:szCs w:val="16"/>
              </w:rPr>
            </w:pPr>
            <w:r w:rsidRPr="003436FD">
              <w:rPr>
                <w:sz w:val="16"/>
                <w:szCs w:val="16"/>
              </w:rPr>
              <w:t>140</w:t>
            </w:r>
          </w:p>
        </w:tc>
        <w:tc>
          <w:tcPr>
            <w:tcW w:w="925" w:type="pct"/>
            <w:shd w:val="clear" w:color="auto" w:fill="B6DDE8" w:themeFill="accent5" w:themeFillTint="66"/>
            <w:vAlign w:val="center"/>
          </w:tcPr>
          <w:p w14:paraId="4D95E214" w14:textId="77777777" w:rsidR="00220F88" w:rsidRPr="00C97215" w:rsidRDefault="00220F88" w:rsidP="008B6724">
            <w:pPr>
              <w:spacing w:before="100" w:beforeAutospacing="1" w:after="100" w:afterAutospacing="1"/>
              <w:contextualSpacing/>
              <w:rPr>
                <w:sz w:val="16"/>
                <w:szCs w:val="16"/>
              </w:rPr>
            </w:pPr>
            <w:r w:rsidRPr="003436FD">
              <w:rPr>
                <w:sz w:val="16"/>
                <w:szCs w:val="16"/>
              </w:rPr>
              <w:t>The Description should have a data structure to represent the XR space with appropriate pixel-to-meter scaling factor to the physical world.</w:t>
            </w:r>
          </w:p>
        </w:tc>
        <w:tc>
          <w:tcPr>
            <w:tcW w:w="1334" w:type="pct"/>
            <w:shd w:val="clear" w:color="auto" w:fill="auto"/>
          </w:tcPr>
          <w:p w14:paraId="0A0F09E3"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7DFAFD29"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D6E3BC" w:themeFill="accent3" w:themeFillTint="66"/>
          </w:tcPr>
          <w:p w14:paraId="20CF1AD6" w14:textId="77777777" w:rsidR="00220F88" w:rsidRPr="00831A4E" w:rsidRDefault="00220F88" w:rsidP="008B6724">
            <w:pPr>
              <w:spacing w:before="100" w:beforeAutospacing="1" w:after="100" w:afterAutospacing="1"/>
              <w:contextualSpacing/>
              <w:rPr>
                <w:sz w:val="16"/>
                <w:szCs w:val="16"/>
              </w:rPr>
            </w:pPr>
            <w:r>
              <w:rPr>
                <w:sz w:val="16"/>
                <w:szCs w:val="16"/>
              </w:rPr>
              <w:t>Completed in AMD2  (</w:t>
            </w:r>
            <w:r w:rsidRPr="001C1B2E">
              <w:rPr>
                <w:sz w:val="16"/>
                <w:szCs w:val="16"/>
              </w:rPr>
              <w:t>support of XR anchor</w:t>
            </w:r>
            <w:r>
              <w:rPr>
                <w:sz w:val="16"/>
                <w:szCs w:val="16"/>
              </w:rPr>
              <w:t>)</w:t>
            </w:r>
          </w:p>
        </w:tc>
        <w:tc>
          <w:tcPr>
            <w:tcW w:w="704" w:type="pct"/>
            <w:shd w:val="clear" w:color="auto" w:fill="FFFFFF" w:themeFill="background1"/>
          </w:tcPr>
          <w:p w14:paraId="444550D8" w14:textId="77777777" w:rsidR="00220F88" w:rsidRPr="00831A4E" w:rsidRDefault="00220F88" w:rsidP="008B6724">
            <w:pPr>
              <w:spacing w:before="100" w:beforeAutospacing="1" w:after="100" w:afterAutospacing="1"/>
              <w:contextualSpacing/>
              <w:rPr>
                <w:sz w:val="16"/>
                <w:szCs w:val="16"/>
              </w:rPr>
            </w:pPr>
          </w:p>
        </w:tc>
      </w:tr>
      <w:tr w:rsidR="00220F88" w:rsidRPr="00373464" w14:paraId="4ABCBD80" w14:textId="77777777" w:rsidTr="008B6724">
        <w:tc>
          <w:tcPr>
            <w:tcW w:w="404" w:type="pct"/>
          </w:tcPr>
          <w:p w14:paraId="26CAB674" w14:textId="77777777" w:rsidR="00220F88" w:rsidRPr="00C97215" w:rsidRDefault="00220F88" w:rsidP="008B6724">
            <w:pPr>
              <w:spacing w:before="100" w:beforeAutospacing="1" w:after="100" w:afterAutospacing="1"/>
              <w:contextualSpacing/>
              <w:rPr>
                <w:sz w:val="16"/>
                <w:szCs w:val="16"/>
              </w:rPr>
            </w:pPr>
            <w:r w:rsidRPr="003436FD">
              <w:rPr>
                <w:sz w:val="16"/>
                <w:szCs w:val="16"/>
              </w:rPr>
              <w:t>141</w:t>
            </w:r>
          </w:p>
        </w:tc>
        <w:tc>
          <w:tcPr>
            <w:tcW w:w="925" w:type="pct"/>
            <w:shd w:val="clear" w:color="auto" w:fill="B6DDE8" w:themeFill="accent5" w:themeFillTint="66"/>
            <w:vAlign w:val="center"/>
          </w:tcPr>
          <w:p w14:paraId="49C6350A" w14:textId="77777777" w:rsidR="00220F88" w:rsidRPr="00C97215" w:rsidRDefault="00220F88" w:rsidP="008B6724">
            <w:pPr>
              <w:spacing w:before="100" w:beforeAutospacing="1" w:after="100" w:afterAutospacing="1"/>
              <w:contextualSpacing/>
              <w:rPr>
                <w:sz w:val="16"/>
                <w:szCs w:val="16"/>
              </w:rPr>
            </w:pPr>
            <w:r w:rsidRPr="003436FD">
              <w:rPr>
                <w:sz w:val="16"/>
                <w:szCs w:val="16"/>
              </w:rPr>
              <w:t>The Description shall allow the definition of the XR space from small scale space like indoor environment to large scale outdoor space.</w:t>
            </w:r>
          </w:p>
        </w:tc>
        <w:tc>
          <w:tcPr>
            <w:tcW w:w="1334" w:type="pct"/>
            <w:shd w:val="clear" w:color="auto" w:fill="auto"/>
          </w:tcPr>
          <w:p w14:paraId="53EDA39D"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5EAA95D9"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D6E3BC" w:themeFill="accent3" w:themeFillTint="66"/>
          </w:tcPr>
          <w:p w14:paraId="5143A18A" w14:textId="77777777" w:rsidR="00220F88" w:rsidRPr="00831A4E" w:rsidRDefault="00220F88" w:rsidP="008B6724">
            <w:pPr>
              <w:spacing w:before="100" w:beforeAutospacing="1" w:after="100" w:afterAutospacing="1"/>
              <w:contextualSpacing/>
              <w:rPr>
                <w:sz w:val="16"/>
                <w:szCs w:val="16"/>
              </w:rPr>
            </w:pPr>
            <w:r>
              <w:rPr>
                <w:sz w:val="16"/>
                <w:szCs w:val="16"/>
              </w:rPr>
              <w:t>Completed in AMD2  (</w:t>
            </w:r>
            <w:r w:rsidRPr="001C1B2E">
              <w:rPr>
                <w:sz w:val="16"/>
                <w:szCs w:val="16"/>
              </w:rPr>
              <w:t>support of XR anchor</w:t>
            </w:r>
            <w:r>
              <w:rPr>
                <w:sz w:val="16"/>
                <w:szCs w:val="16"/>
              </w:rPr>
              <w:t>)</w:t>
            </w:r>
          </w:p>
        </w:tc>
        <w:tc>
          <w:tcPr>
            <w:tcW w:w="704" w:type="pct"/>
            <w:shd w:val="clear" w:color="auto" w:fill="FFFFFF" w:themeFill="background1"/>
          </w:tcPr>
          <w:p w14:paraId="2A9900B4" w14:textId="77777777" w:rsidR="00220F88" w:rsidRPr="00831A4E" w:rsidRDefault="00220F88" w:rsidP="008B6724">
            <w:pPr>
              <w:spacing w:before="100" w:beforeAutospacing="1" w:after="100" w:afterAutospacing="1"/>
              <w:contextualSpacing/>
              <w:rPr>
                <w:sz w:val="16"/>
                <w:szCs w:val="16"/>
              </w:rPr>
            </w:pPr>
          </w:p>
        </w:tc>
      </w:tr>
      <w:tr w:rsidR="00220F88" w:rsidRPr="00373464" w14:paraId="37A13C70" w14:textId="77777777" w:rsidTr="008B6724">
        <w:tc>
          <w:tcPr>
            <w:tcW w:w="404" w:type="pct"/>
          </w:tcPr>
          <w:p w14:paraId="45BEB59C" w14:textId="77777777" w:rsidR="00220F88" w:rsidRPr="00C97215" w:rsidRDefault="00220F88" w:rsidP="008B6724">
            <w:pPr>
              <w:spacing w:before="100" w:beforeAutospacing="1" w:after="100" w:afterAutospacing="1"/>
              <w:contextualSpacing/>
              <w:rPr>
                <w:sz w:val="16"/>
                <w:szCs w:val="16"/>
              </w:rPr>
            </w:pPr>
            <w:r w:rsidRPr="003436FD">
              <w:rPr>
                <w:sz w:val="16"/>
                <w:szCs w:val="16"/>
              </w:rPr>
              <w:t>142</w:t>
            </w:r>
          </w:p>
        </w:tc>
        <w:tc>
          <w:tcPr>
            <w:tcW w:w="925" w:type="pct"/>
            <w:shd w:val="clear" w:color="auto" w:fill="B6DDE8" w:themeFill="accent5" w:themeFillTint="66"/>
            <w:vAlign w:val="center"/>
          </w:tcPr>
          <w:p w14:paraId="404A00E8" w14:textId="77777777" w:rsidR="00220F88" w:rsidRPr="00C97215" w:rsidRDefault="00220F88" w:rsidP="008B6724">
            <w:pPr>
              <w:spacing w:before="100" w:beforeAutospacing="1" w:after="100" w:afterAutospacing="1"/>
              <w:contextualSpacing/>
              <w:rPr>
                <w:sz w:val="16"/>
                <w:szCs w:val="16"/>
              </w:rPr>
            </w:pPr>
            <w:r w:rsidRPr="003436FD">
              <w:rPr>
                <w:sz w:val="16"/>
                <w:szCs w:val="16"/>
              </w:rPr>
              <w:t xml:space="preserve"> The Description shall support visual and/or non-visual features (including audible and mechanical features) of the XR space for real-time localization and tracking (pose estimation).</w:t>
            </w:r>
          </w:p>
        </w:tc>
        <w:tc>
          <w:tcPr>
            <w:tcW w:w="1334" w:type="pct"/>
            <w:shd w:val="clear" w:color="auto" w:fill="auto"/>
          </w:tcPr>
          <w:p w14:paraId="721198F3"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282585DC"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D6E3BC" w:themeFill="accent3" w:themeFillTint="66"/>
          </w:tcPr>
          <w:p w14:paraId="428D0BD5" w14:textId="77777777" w:rsidR="00220F88" w:rsidRPr="00831A4E" w:rsidRDefault="00220F88" w:rsidP="008B6724">
            <w:pPr>
              <w:spacing w:before="100" w:beforeAutospacing="1" w:after="100" w:afterAutospacing="1"/>
              <w:contextualSpacing/>
              <w:rPr>
                <w:sz w:val="16"/>
                <w:szCs w:val="16"/>
              </w:rPr>
            </w:pPr>
            <w:r>
              <w:rPr>
                <w:sz w:val="16"/>
                <w:szCs w:val="16"/>
              </w:rPr>
              <w:t>Completed in AMD2  (</w:t>
            </w:r>
            <w:r w:rsidRPr="001C1B2E">
              <w:rPr>
                <w:sz w:val="16"/>
                <w:szCs w:val="16"/>
              </w:rPr>
              <w:t>support of XR anchor</w:t>
            </w:r>
            <w:r>
              <w:rPr>
                <w:sz w:val="16"/>
                <w:szCs w:val="16"/>
              </w:rPr>
              <w:t>)</w:t>
            </w:r>
          </w:p>
        </w:tc>
        <w:tc>
          <w:tcPr>
            <w:tcW w:w="704" w:type="pct"/>
            <w:shd w:val="clear" w:color="auto" w:fill="FFFFFF" w:themeFill="background1"/>
          </w:tcPr>
          <w:p w14:paraId="380BCC16" w14:textId="77777777" w:rsidR="00220F88" w:rsidRPr="00831A4E" w:rsidRDefault="00220F88" w:rsidP="008B6724">
            <w:pPr>
              <w:spacing w:before="100" w:beforeAutospacing="1" w:after="100" w:afterAutospacing="1"/>
              <w:contextualSpacing/>
              <w:rPr>
                <w:sz w:val="16"/>
                <w:szCs w:val="16"/>
              </w:rPr>
            </w:pPr>
          </w:p>
        </w:tc>
      </w:tr>
      <w:tr w:rsidR="00220F88" w:rsidRPr="00373464" w14:paraId="4DED41F0" w14:textId="77777777" w:rsidTr="008B6724">
        <w:tc>
          <w:tcPr>
            <w:tcW w:w="404" w:type="pct"/>
          </w:tcPr>
          <w:p w14:paraId="3F98635D" w14:textId="77777777" w:rsidR="00220F88" w:rsidRPr="00C97215" w:rsidRDefault="00220F88" w:rsidP="008B6724">
            <w:pPr>
              <w:spacing w:before="100" w:beforeAutospacing="1" w:after="100" w:afterAutospacing="1"/>
              <w:contextualSpacing/>
              <w:rPr>
                <w:sz w:val="16"/>
                <w:szCs w:val="16"/>
              </w:rPr>
            </w:pPr>
            <w:r w:rsidRPr="003436FD">
              <w:rPr>
                <w:sz w:val="16"/>
                <w:szCs w:val="16"/>
              </w:rPr>
              <w:t>143</w:t>
            </w:r>
          </w:p>
        </w:tc>
        <w:tc>
          <w:tcPr>
            <w:tcW w:w="925" w:type="pct"/>
            <w:shd w:val="clear" w:color="auto" w:fill="B6DDE8" w:themeFill="accent5" w:themeFillTint="66"/>
            <w:vAlign w:val="center"/>
          </w:tcPr>
          <w:p w14:paraId="5428B5FC" w14:textId="77777777" w:rsidR="00220F88" w:rsidRPr="00C97215" w:rsidRDefault="00220F88" w:rsidP="008B6724">
            <w:pPr>
              <w:spacing w:before="100" w:beforeAutospacing="1" w:after="100" w:afterAutospacing="1"/>
              <w:contextualSpacing/>
              <w:rPr>
                <w:sz w:val="16"/>
                <w:szCs w:val="16"/>
              </w:rPr>
            </w:pPr>
            <w:r w:rsidRPr="003436FD">
              <w:rPr>
                <w:sz w:val="16"/>
                <w:szCs w:val="16"/>
              </w:rPr>
              <w:t>The Description shall allow navigation of the XR client from one space to another when multiple indoor XR spaces are used.</w:t>
            </w:r>
          </w:p>
        </w:tc>
        <w:tc>
          <w:tcPr>
            <w:tcW w:w="1334" w:type="pct"/>
            <w:shd w:val="clear" w:color="auto" w:fill="auto"/>
          </w:tcPr>
          <w:p w14:paraId="38DA5E29"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2C5B2E07"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410181EF" w14:textId="77777777" w:rsidR="00220F88" w:rsidRDefault="00220F88" w:rsidP="008B6724">
            <w:pPr>
              <w:spacing w:before="100" w:beforeAutospacing="1" w:after="100" w:afterAutospacing="1"/>
              <w:contextualSpacing/>
              <w:rPr>
                <w:color w:val="FF0000"/>
                <w:sz w:val="16"/>
                <w:szCs w:val="16"/>
              </w:rPr>
            </w:pPr>
            <w:r w:rsidRPr="00EF15B3">
              <w:rPr>
                <w:color w:val="FF0000"/>
                <w:sz w:val="16"/>
                <w:szCs w:val="16"/>
              </w:rPr>
              <w:t xml:space="preserve">Unclear if supported </w:t>
            </w:r>
            <w:r>
              <w:rPr>
                <w:color w:val="FF0000"/>
                <w:sz w:val="16"/>
                <w:szCs w:val="16"/>
              </w:rPr>
              <w:t xml:space="preserve">yet </w:t>
            </w:r>
            <w:r w:rsidRPr="00EF15B3">
              <w:rPr>
                <w:color w:val="FF0000"/>
                <w:sz w:val="16"/>
                <w:szCs w:val="16"/>
              </w:rPr>
              <w:t>and unclear what is means by “allow navigation”</w:t>
            </w:r>
          </w:p>
          <w:p w14:paraId="71E27AEC" w14:textId="77777777" w:rsidR="00220F88" w:rsidRPr="00831A4E" w:rsidRDefault="00220F88" w:rsidP="008B6724">
            <w:pPr>
              <w:spacing w:before="100" w:beforeAutospacing="1" w:after="100" w:afterAutospacing="1"/>
              <w:contextualSpacing/>
              <w:rPr>
                <w:sz w:val="16"/>
                <w:szCs w:val="16"/>
              </w:rPr>
            </w:pPr>
            <w:r>
              <w:rPr>
                <w:color w:val="FF0000"/>
                <w:sz w:val="16"/>
                <w:szCs w:val="16"/>
              </w:rPr>
              <w:t>Phase 3.</w:t>
            </w:r>
          </w:p>
        </w:tc>
        <w:tc>
          <w:tcPr>
            <w:tcW w:w="704" w:type="pct"/>
            <w:shd w:val="clear" w:color="auto" w:fill="FFFFFF" w:themeFill="background1"/>
          </w:tcPr>
          <w:p w14:paraId="1892AC6B" w14:textId="77777777" w:rsidR="00220F88" w:rsidRPr="00831A4E" w:rsidRDefault="00220F88" w:rsidP="008B6724">
            <w:pPr>
              <w:spacing w:before="100" w:beforeAutospacing="1" w:after="100" w:afterAutospacing="1"/>
              <w:contextualSpacing/>
              <w:rPr>
                <w:sz w:val="16"/>
                <w:szCs w:val="16"/>
              </w:rPr>
            </w:pPr>
          </w:p>
        </w:tc>
      </w:tr>
      <w:tr w:rsidR="00220F88" w:rsidRPr="00373464" w14:paraId="566623C1" w14:textId="77777777" w:rsidTr="008B6724">
        <w:tc>
          <w:tcPr>
            <w:tcW w:w="404" w:type="pct"/>
          </w:tcPr>
          <w:p w14:paraId="22076F74" w14:textId="77777777" w:rsidR="00220F88" w:rsidRPr="00C97215" w:rsidRDefault="00220F88" w:rsidP="008B6724">
            <w:pPr>
              <w:spacing w:before="100" w:beforeAutospacing="1" w:after="100" w:afterAutospacing="1"/>
              <w:contextualSpacing/>
              <w:rPr>
                <w:sz w:val="16"/>
                <w:szCs w:val="16"/>
              </w:rPr>
            </w:pPr>
            <w:r w:rsidRPr="003436FD">
              <w:rPr>
                <w:sz w:val="16"/>
                <w:szCs w:val="16"/>
              </w:rPr>
              <w:t>144</w:t>
            </w:r>
          </w:p>
        </w:tc>
        <w:tc>
          <w:tcPr>
            <w:tcW w:w="925" w:type="pct"/>
            <w:shd w:val="clear" w:color="auto" w:fill="B6DDE8" w:themeFill="accent5" w:themeFillTint="66"/>
            <w:vAlign w:val="center"/>
          </w:tcPr>
          <w:p w14:paraId="124B71C3" w14:textId="77777777" w:rsidR="00220F88" w:rsidRPr="00C97215" w:rsidRDefault="00220F88" w:rsidP="008B6724">
            <w:pPr>
              <w:spacing w:before="100" w:beforeAutospacing="1" w:after="100" w:afterAutospacing="1"/>
              <w:contextualSpacing/>
              <w:rPr>
                <w:sz w:val="16"/>
                <w:szCs w:val="16"/>
              </w:rPr>
            </w:pPr>
            <w:r w:rsidRPr="003436FD">
              <w:rPr>
                <w:sz w:val="16"/>
                <w:szCs w:val="16"/>
              </w:rPr>
              <w:t>The Description shall include XR Anchor objects with presentation properties as the placement for XR Media object.</w:t>
            </w:r>
          </w:p>
        </w:tc>
        <w:tc>
          <w:tcPr>
            <w:tcW w:w="1334" w:type="pct"/>
            <w:shd w:val="clear" w:color="auto" w:fill="auto"/>
          </w:tcPr>
          <w:p w14:paraId="7357F74A"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10B6CD98"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D6E3BC" w:themeFill="accent3" w:themeFillTint="66"/>
          </w:tcPr>
          <w:p w14:paraId="4FF9EF7F" w14:textId="77777777" w:rsidR="00220F88" w:rsidRPr="00831A4E" w:rsidRDefault="00220F88" w:rsidP="008B6724">
            <w:pPr>
              <w:spacing w:before="100" w:beforeAutospacing="1" w:after="100" w:afterAutospacing="1"/>
              <w:contextualSpacing/>
              <w:rPr>
                <w:sz w:val="16"/>
                <w:szCs w:val="16"/>
              </w:rPr>
            </w:pPr>
            <w:r>
              <w:rPr>
                <w:sz w:val="16"/>
                <w:szCs w:val="16"/>
              </w:rPr>
              <w:t>Completed in AMD2  (</w:t>
            </w:r>
            <w:r w:rsidRPr="001C1B2E">
              <w:rPr>
                <w:sz w:val="16"/>
                <w:szCs w:val="16"/>
              </w:rPr>
              <w:t>support of XR anchor</w:t>
            </w:r>
            <w:r>
              <w:rPr>
                <w:sz w:val="16"/>
                <w:szCs w:val="16"/>
              </w:rPr>
              <w:t>)</w:t>
            </w:r>
          </w:p>
        </w:tc>
        <w:tc>
          <w:tcPr>
            <w:tcW w:w="704" w:type="pct"/>
            <w:shd w:val="clear" w:color="auto" w:fill="FFFFFF" w:themeFill="background1"/>
          </w:tcPr>
          <w:p w14:paraId="4265CC94" w14:textId="77777777" w:rsidR="00220F88" w:rsidRPr="00831A4E" w:rsidRDefault="00220F88" w:rsidP="008B6724">
            <w:pPr>
              <w:spacing w:before="100" w:beforeAutospacing="1" w:after="100" w:afterAutospacing="1"/>
              <w:contextualSpacing/>
              <w:rPr>
                <w:sz w:val="16"/>
                <w:szCs w:val="16"/>
              </w:rPr>
            </w:pPr>
          </w:p>
        </w:tc>
      </w:tr>
      <w:tr w:rsidR="00220F88" w:rsidRPr="00373464" w14:paraId="1A33B1DC" w14:textId="77777777" w:rsidTr="008B6724">
        <w:tc>
          <w:tcPr>
            <w:tcW w:w="404" w:type="pct"/>
          </w:tcPr>
          <w:p w14:paraId="277682B9" w14:textId="77777777" w:rsidR="00220F88" w:rsidRPr="00C97215" w:rsidRDefault="00220F88" w:rsidP="008B6724">
            <w:pPr>
              <w:spacing w:before="100" w:beforeAutospacing="1" w:after="100" w:afterAutospacing="1"/>
              <w:contextualSpacing/>
              <w:rPr>
                <w:sz w:val="16"/>
                <w:szCs w:val="16"/>
              </w:rPr>
            </w:pPr>
            <w:r w:rsidRPr="003436FD">
              <w:rPr>
                <w:sz w:val="16"/>
                <w:szCs w:val="16"/>
              </w:rPr>
              <w:t>145</w:t>
            </w:r>
          </w:p>
        </w:tc>
        <w:tc>
          <w:tcPr>
            <w:tcW w:w="925" w:type="pct"/>
            <w:shd w:val="clear" w:color="auto" w:fill="B6DDE8" w:themeFill="accent5" w:themeFillTint="66"/>
            <w:vAlign w:val="center"/>
          </w:tcPr>
          <w:p w14:paraId="0881C45C" w14:textId="77777777" w:rsidR="00220F88" w:rsidRPr="00C97215" w:rsidRDefault="00220F88" w:rsidP="008B6724">
            <w:pPr>
              <w:spacing w:before="100" w:beforeAutospacing="1" w:after="100" w:afterAutospacing="1"/>
              <w:contextualSpacing/>
              <w:rPr>
                <w:sz w:val="16"/>
                <w:szCs w:val="16"/>
              </w:rPr>
            </w:pPr>
            <w:r w:rsidRPr="003436FD">
              <w:rPr>
                <w:sz w:val="16"/>
                <w:szCs w:val="16"/>
              </w:rPr>
              <w:t>The Description should support stationary and moving (mobile) XR anchors (e.g. for avatars).</w:t>
            </w:r>
          </w:p>
        </w:tc>
        <w:tc>
          <w:tcPr>
            <w:tcW w:w="1334" w:type="pct"/>
            <w:shd w:val="clear" w:color="auto" w:fill="auto"/>
          </w:tcPr>
          <w:p w14:paraId="7556A608"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182C6BFB"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D6E3BC" w:themeFill="accent3" w:themeFillTint="66"/>
          </w:tcPr>
          <w:p w14:paraId="7B374563" w14:textId="77777777" w:rsidR="00220F88" w:rsidRPr="00831A4E" w:rsidRDefault="00220F88" w:rsidP="008B6724">
            <w:pPr>
              <w:spacing w:before="100" w:beforeAutospacing="1" w:after="100" w:afterAutospacing="1"/>
              <w:contextualSpacing/>
              <w:rPr>
                <w:sz w:val="16"/>
                <w:szCs w:val="16"/>
              </w:rPr>
            </w:pPr>
            <w:r>
              <w:rPr>
                <w:sz w:val="16"/>
                <w:szCs w:val="16"/>
              </w:rPr>
              <w:t>Completed in AMD2  (</w:t>
            </w:r>
            <w:r w:rsidRPr="001C1B2E">
              <w:rPr>
                <w:sz w:val="16"/>
                <w:szCs w:val="16"/>
              </w:rPr>
              <w:t>support of XR anchor</w:t>
            </w:r>
            <w:r>
              <w:rPr>
                <w:sz w:val="16"/>
                <w:szCs w:val="16"/>
              </w:rPr>
              <w:t>)</w:t>
            </w:r>
          </w:p>
        </w:tc>
        <w:tc>
          <w:tcPr>
            <w:tcW w:w="704" w:type="pct"/>
            <w:shd w:val="clear" w:color="auto" w:fill="FFFFFF" w:themeFill="background1"/>
          </w:tcPr>
          <w:p w14:paraId="126DD291" w14:textId="77777777" w:rsidR="00220F88" w:rsidRPr="00831A4E" w:rsidRDefault="00220F88" w:rsidP="008B6724">
            <w:pPr>
              <w:spacing w:before="100" w:beforeAutospacing="1" w:after="100" w:afterAutospacing="1"/>
              <w:contextualSpacing/>
              <w:rPr>
                <w:sz w:val="16"/>
                <w:szCs w:val="16"/>
              </w:rPr>
            </w:pPr>
          </w:p>
        </w:tc>
      </w:tr>
      <w:tr w:rsidR="00220F88" w:rsidRPr="00373464" w14:paraId="275D9411" w14:textId="77777777" w:rsidTr="008B6724">
        <w:tc>
          <w:tcPr>
            <w:tcW w:w="404" w:type="pct"/>
          </w:tcPr>
          <w:p w14:paraId="4C3B0CB4" w14:textId="77777777" w:rsidR="00220F88" w:rsidRPr="00C97215" w:rsidRDefault="00220F88" w:rsidP="008B6724">
            <w:pPr>
              <w:spacing w:before="100" w:beforeAutospacing="1" w:after="100" w:afterAutospacing="1"/>
              <w:contextualSpacing/>
              <w:rPr>
                <w:sz w:val="16"/>
                <w:szCs w:val="16"/>
              </w:rPr>
            </w:pPr>
            <w:r w:rsidRPr="003436FD">
              <w:rPr>
                <w:sz w:val="16"/>
                <w:szCs w:val="16"/>
              </w:rPr>
              <w:lastRenderedPageBreak/>
              <w:t>146</w:t>
            </w:r>
          </w:p>
        </w:tc>
        <w:tc>
          <w:tcPr>
            <w:tcW w:w="925" w:type="pct"/>
            <w:shd w:val="clear" w:color="auto" w:fill="B6DDE8" w:themeFill="accent5" w:themeFillTint="66"/>
            <w:vAlign w:val="center"/>
          </w:tcPr>
          <w:p w14:paraId="10632FAF" w14:textId="77777777" w:rsidR="00220F88" w:rsidRPr="00C97215" w:rsidRDefault="00220F88" w:rsidP="008B6724">
            <w:pPr>
              <w:spacing w:before="100" w:beforeAutospacing="1" w:after="100" w:afterAutospacing="1"/>
              <w:contextualSpacing/>
              <w:rPr>
                <w:sz w:val="16"/>
                <w:szCs w:val="16"/>
              </w:rPr>
            </w:pPr>
            <w:r w:rsidRPr="003436FD">
              <w:rPr>
                <w:sz w:val="16"/>
                <w:szCs w:val="16"/>
              </w:rPr>
              <w:t>The Description should keep a mapping between virtual coordinate system to one or multiple physical coordinate systems for different space.</w:t>
            </w:r>
          </w:p>
        </w:tc>
        <w:tc>
          <w:tcPr>
            <w:tcW w:w="1334" w:type="pct"/>
            <w:shd w:val="clear" w:color="auto" w:fill="auto"/>
          </w:tcPr>
          <w:p w14:paraId="4828FB54"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673EAC8A"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D6E3BC" w:themeFill="accent3" w:themeFillTint="66"/>
          </w:tcPr>
          <w:p w14:paraId="6A6E20F8" w14:textId="77777777" w:rsidR="00220F88" w:rsidRPr="00831A4E" w:rsidRDefault="00220F88" w:rsidP="008B6724">
            <w:pPr>
              <w:spacing w:before="100" w:beforeAutospacing="1" w:after="100" w:afterAutospacing="1"/>
              <w:contextualSpacing/>
              <w:rPr>
                <w:sz w:val="16"/>
                <w:szCs w:val="16"/>
              </w:rPr>
            </w:pPr>
            <w:r>
              <w:rPr>
                <w:sz w:val="16"/>
                <w:szCs w:val="16"/>
              </w:rPr>
              <w:t>Completed in AMD2  (</w:t>
            </w:r>
            <w:r w:rsidRPr="001C1B2E">
              <w:rPr>
                <w:sz w:val="16"/>
                <w:szCs w:val="16"/>
              </w:rPr>
              <w:t>support of XR anchor</w:t>
            </w:r>
            <w:r>
              <w:rPr>
                <w:sz w:val="16"/>
                <w:szCs w:val="16"/>
              </w:rPr>
              <w:t>)</w:t>
            </w:r>
          </w:p>
        </w:tc>
        <w:tc>
          <w:tcPr>
            <w:tcW w:w="704" w:type="pct"/>
            <w:shd w:val="clear" w:color="auto" w:fill="FFFFFF" w:themeFill="background1"/>
          </w:tcPr>
          <w:p w14:paraId="1DF3A715" w14:textId="77777777" w:rsidR="00220F88" w:rsidRPr="00831A4E" w:rsidRDefault="00220F88" w:rsidP="008B6724">
            <w:pPr>
              <w:spacing w:before="100" w:beforeAutospacing="1" w:after="100" w:afterAutospacing="1"/>
              <w:contextualSpacing/>
              <w:rPr>
                <w:sz w:val="16"/>
                <w:szCs w:val="16"/>
              </w:rPr>
            </w:pPr>
          </w:p>
        </w:tc>
      </w:tr>
      <w:tr w:rsidR="00220F88" w:rsidRPr="00373464" w14:paraId="5E62C112" w14:textId="77777777" w:rsidTr="008B6724">
        <w:tc>
          <w:tcPr>
            <w:tcW w:w="2663" w:type="pct"/>
            <w:gridSpan w:val="3"/>
            <w:shd w:val="clear" w:color="auto" w:fill="CCC0D9" w:themeFill="accent4" w:themeFillTint="66"/>
          </w:tcPr>
          <w:p w14:paraId="4C0615EF" w14:textId="77777777" w:rsidR="00220F88" w:rsidRPr="00C97215" w:rsidRDefault="00220F88" w:rsidP="008B6724">
            <w:pPr>
              <w:spacing w:before="100" w:beforeAutospacing="1" w:after="100" w:afterAutospacing="1"/>
              <w:contextualSpacing/>
              <w:rPr>
                <w:sz w:val="16"/>
                <w:szCs w:val="16"/>
              </w:rPr>
            </w:pPr>
            <w:ins w:id="33" w:author="Gaëlle Martin-Cocher" w:date="2023-06-28T11:33:00Z">
              <w:r w:rsidRPr="00F55D27">
                <w:rPr>
                  <w:sz w:val="16"/>
                  <w:szCs w:val="16"/>
                </w:rPr>
                <w:t>XR Spatial Description</w:t>
              </w:r>
            </w:ins>
          </w:p>
        </w:tc>
        <w:tc>
          <w:tcPr>
            <w:tcW w:w="908" w:type="pct"/>
            <w:shd w:val="clear" w:color="auto" w:fill="CCC0D9" w:themeFill="accent4" w:themeFillTint="66"/>
          </w:tcPr>
          <w:p w14:paraId="20844FC9"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CCC0D9" w:themeFill="accent4" w:themeFillTint="66"/>
          </w:tcPr>
          <w:p w14:paraId="0EF5A352" w14:textId="77777777" w:rsidR="00220F88" w:rsidRPr="00831A4E" w:rsidRDefault="00220F88" w:rsidP="008B6724">
            <w:pPr>
              <w:spacing w:before="100" w:beforeAutospacing="1" w:after="100" w:afterAutospacing="1"/>
              <w:contextualSpacing/>
              <w:rPr>
                <w:sz w:val="16"/>
                <w:szCs w:val="16"/>
              </w:rPr>
            </w:pPr>
          </w:p>
        </w:tc>
        <w:tc>
          <w:tcPr>
            <w:tcW w:w="704" w:type="pct"/>
            <w:shd w:val="clear" w:color="auto" w:fill="CCC0D9" w:themeFill="accent4" w:themeFillTint="66"/>
          </w:tcPr>
          <w:p w14:paraId="00873757" w14:textId="77777777" w:rsidR="00220F88" w:rsidRPr="00831A4E" w:rsidRDefault="00220F88" w:rsidP="008B6724">
            <w:pPr>
              <w:spacing w:before="100" w:beforeAutospacing="1" w:after="100" w:afterAutospacing="1"/>
              <w:contextualSpacing/>
              <w:rPr>
                <w:sz w:val="16"/>
                <w:szCs w:val="16"/>
              </w:rPr>
            </w:pPr>
          </w:p>
        </w:tc>
      </w:tr>
      <w:tr w:rsidR="00220F88" w:rsidRPr="00373464" w14:paraId="6AD1AD74" w14:textId="77777777" w:rsidTr="008B6724">
        <w:tc>
          <w:tcPr>
            <w:tcW w:w="404" w:type="pct"/>
          </w:tcPr>
          <w:p w14:paraId="0D95BFC9" w14:textId="77777777" w:rsidR="00220F88" w:rsidRPr="00C97215" w:rsidRDefault="00220F88" w:rsidP="008B6724">
            <w:pPr>
              <w:spacing w:before="100" w:beforeAutospacing="1" w:after="100" w:afterAutospacing="1"/>
              <w:contextualSpacing/>
              <w:rPr>
                <w:sz w:val="16"/>
                <w:szCs w:val="16"/>
              </w:rPr>
            </w:pPr>
            <w:r w:rsidRPr="00891698">
              <w:rPr>
                <w:sz w:val="16"/>
                <w:szCs w:val="16"/>
              </w:rPr>
              <w:t>147</w:t>
            </w:r>
          </w:p>
        </w:tc>
        <w:tc>
          <w:tcPr>
            <w:tcW w:w="925" w:type="pct"/>
            <w:shd w:val="clear" w:color="auto" w:fill="B6DDE8" w:themeFill="accent5" w:themeFillTint="66"/>
            <w:vAlign w:val="center"/>
          </w:tcPr>
          <w:p w14:paraId="44EB44B5" w14:textId="77777777" w:rsidR="00220F88" w:rsidRPr="00C97215" w:rsidRDefault="00220F88" w:rsidP="008B6724">
            <w:pPr>
              <w:spacing w:before="100" w:beforeAutospacing="1" w:after="100" w:afterAutospacing="1"/>
              <w:contextualSpacing/>
              <w:rPr>
                <w:sz w:val="16"/>
                <w:szCs w:val="16"/>
              </w:rPr>
            </w:pPr>
            <w:r w:rsidRPr="00891698">
              <w:rPr>
                <w:sz w:val="16"/>
                <w:szCs w:val="16"/>
              </w:rPr>
              <w:t xml:space="preserve">The position for media object in the XR space shall be defined by an XR anchor. </w:t>
            </w:r>
          </w:p>
        </w:tc>
        <w:tc>
          <w:tcPr>
            <w:tcW w:w="1334" w:type="pct"/>
            <w:shd w:val="clear" w:color="auto" w:fill="auto"/>
          </w:tcPr>
          <w:p w14:paraId="10B7A08F"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6F974864"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D6E3BC" w:themeFill="accent3" w:themeFillTint="66"/>
          </w:tcPr>
          <w:p w14:paraId="19C1183F" w14:textId="77777777" w:rsidR="00220F88" w:rsidRPr="00831A4E" w:rsidRDefault="00220F88" w:rsidP="008B6724">
            <w:pPr>
              <w:spacing w:before="100" w:beforeAutospacing="1" w:after="100" w:afterAutospacing="1"/>
              <w:contextualSpacing/>
              <w:rPr>
                <w:sz w:val="16"/>
                <w:szCs w:val="16"/>
              </w:rPr>
            </w:pPr>
            <w:r w:rsidRPr="00271D1C">
              <w:rPr>
                <w:sz w:val="16"/>
                <w:szCs w:val="16"/>
              </w:rPr>
              <w:t>Completed in AMD2  (support of XR anchor)</w:t>
            </w:r>
          </w:p>
        </w:tc>
        <w:tc>
          <w:tcPr>
            <w:tcW w:w="704" w:type="pct"/>
            <w:shd w:val="clear" w:color="auto" w:fill="FFFFFF" w:themeFill="background1"/>
          </w:tcPr>
          <w:p w14:paraId="1FCBDC5D" w14:textId="77777777" w:rsidR="00220F88" w:rsidRPr="00831A4E" w:rsidRDefault="00220F88" w:rsidP="008B6724">
            <w:pPr>
              <w:spacing w:before="100" w:beforeAutospacing="1" w:after="100" w:afterAutospacing="1"/>
              <w:contextualSpacing/>
              <w:rPr>
                <w:sz w:val="16"/>
                <w:szCs w:val="16"/>
              </w:rPr>
            </w:pPr>
          </w:p>
        </w:tc>
      </w:tr>
      <w:tr w:rsidR="00220F88" w:rsidRPr="00373464" w14:paraId="16EA15D2" w14:textId="77777777" w:rsidTr="008B6724">
        <w:tc>
          <w:tcPr>
            <w:tcW w:w="404" w:type="pct"/>
          </w:tcPr>
          <w:p w14:paraId="08F83AE6" w14:textId="77777777" w:rsidR="00220F88" w:rsidRPr="00C97215" w:rsidRDefault="00220F88" w:rsidP="008B6724">
            <w:pPr>
              <w:spacing w:before="100" w:beforeAutospacing="1" w:after="100" w:afterAutospacing="1"/>
              <w:contextualSpacing/>
              <w:rPr>
                <w:sz w:val="16"/>
                <w:szCs w:val="16"/>
              </w:rPr>
            </w:pPr>
            <w:r w:rsidRPr="00891698">
              <w:rPr>
                <w:sz w:val="16"/>
                <w:szCs w:val="16"/>
              </w:rPr>
              <w:t>148</w:t>
            </w:r>
          </w:p>
        </w:tc>
        <w:tc>
          <w:tcPr>
            <w:tcW w:w="925" w:type="pct"/>
            <w:shd w:val="clear" w:color="auto" w:fill="B6DDE8" w:themeFill="accent5" w:themeFillTint="66"/>
            <w:vAlign w:val="center"/>
          </w:tcPr>
          <w:p w14:paraId="35F8317E" w14:textId="77777777" w:rsidR="00220F88" w:rsidRPr="00C97215" w:rsidRDefault="00220F88" w:rsidP="008B6724">
            <w:pPr>
              <w:spacing w:before="100" w:beforeAutospacing="1" w:after="100" w:afterAutospacing="1"/>
              <w:contextualSpacing/>
              <w:rPr>
                <w:sz w:val="16"/>
                <w:szCs w:val="16"/>
              </w:rPr>
            </w:pPr>
            <w:r w:rsidRPr="00891698">
              <w:rPr>
                <w:sz w:val="16"/>
                <w:szCs w:val="16"/>
              </w:rPr>
              <w:t>There shall be an association defined for logic links between XR anchors and live streaming media object.</w:t>
            </w:r>
          </w:p>
        </w:tc>
        <w:tc>
          <w:tcPr>
            <w:tcW w:w="1334" w:type="pct"/>
            <w:shd w:val="clear" w:color="auto" w:fill="auto"/>
          </w:tcPr>
          <w:p w14:paraId="0D8F817F"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5567ACFE"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D6E3BC" w:themeFill="accent3" w:themeFillTint="66"/>
          </w:tcPr>
          <w:p w14:paraId="05646D89" w14:textId="77777777" w:rsidR="00220F88" w:rsidRPr="00831A4E" w:rsidRDefault="00220F88" w:rsidP="008B6724">
            <w:pPr>
              <w:spacing w:before="100" w:beforeAutospacing="1" w:after="100" w:afterAutospacing="1"/>
              <w:contextualSpacing/>
              <w:rPr>
                <w:sz w:val="16"/>
                <w:szCs w:val="16"/>
              </w:rPr>
            </w:pPr>
            <w:r w:rsidRPr="00271D1C">
              <w:rPr>
                <w:sz w:val="16"/>
                <w:szCs w:val="16"/>
              </w:rPr>
              <w:t>Completed in AMD2  (support of XR anchor)</w:t>
            </w:r>
          </w:p>
        </w:tc>
        <w:tc>
          <w:tcPr>
            <w:tcW w:w="704" w:type="pct"/>
            <w:shd w:val="clear" w:color="auto" w:fill="FFFFFF" w:themeFill="background1"/>
          </w:tcPr>
          <w:p w14:paraId="78CACB67" w14:textId="77777777" w:rsidR="00220F88" w:rsidRPr="00831A4E" w:rsidRDefault="00220F88" w:rsidP="008B6724">
            <w:pPr>
              <w:spacing w:before="100" w:beforeAutospacing="1" w:after="100" w:afterAutospacing="1"/>
              <w:contextualSpacing/>
              <w:rPr>
                <w:sz w:val="16"/>
                <w:szCs w:val="16"/>
              </w:rPr>
            </w:pPr>
          </w:p>
        </w:tc>
      </w:tr>
      <w:tr w:rsidR="00220F88" w:rsidRPr="00373464" w14:paraId="38C47BE7" w14:textId="77777777" w:rsidTr="008B6724">
        <w:tc>
          <w:tcPr>
            <w:tcW w:w="404" w:type="pct"/>
          </w:tcPr>
          <w:p w14:paraId="2D53E63E" w14:textId="77777777" w:rsidR="00220F88" w:rsidRPr="00C97215" w:rsidRDefault="00220F88" w:rsidP="008B6724">
            <w:pPr>
              <w:spacing w:before="100" w:beforeAutospacing="1" w:after="100" w:afterAutospacing="1"/>
              <w:contextualSpacing/>
              <w:rPr>
                <w:sz w:val="16"/>
                <w:szCs w:val="16"/>
              </w:rPr>
            </w:pPr>
            <w:r w:rsidRPr="00891698">
              <w:rPr>
                <w:sz w:val="16"/>
                <w:szCs w:val="16"/>
              </w:rPr>
              <w:t>149</w:t>
            </w:r>
          </w:p>
        </w:tc>
        <w:tc>
          <w:tcPr>
            <w:tcW w:w="925" w:type="pct"/>
            <w:shd w:val="clear" w:color="auto" w:fill="B6DDE8" w:themeFill="accent5" w:themeFillTint="66"/>
            <w:vAlign w:val="center"/>
          </w:tcPr>
          <w:p w14:paraId="06B4A0E8" w14:textId="77777777" w:rsidR="00220F88" w:rsidRPr="00C97215" w:rsidRDefault="00220F88" w:rsidP="008B6724">
            <w:pPr>
              <w:spacing w:before="100" w:beforeAutospacing="1" w:after="100" w:afterAutospacing="1"/>
              <w:contextualSpacing/>
              <w:rPr>
                <w:sz w:val="16"/>
                <w:szCs w:val="16"/>
              </w:rPr>
            </w:pPr>
            <w:r w:rsidRPr="00891698">
              <w:rPr>
                <w:sz w:val="16"/>
                <w:szCs w:val="16"/>
              </w:rPr>
              <w:t xml:space="preserve"> There shall be an association defined for logic links between XR anchors and on demand media object.</w:t>
            </w:r>
          </w:p>
        </w:tc>
        <w:tc>
          <w:tcPr>
            <w:tcW w:w="1334" w:type="pct"/>
            <w:shd w:val="clear" w:color="auto" w:fill="auto"/>
          </w:tcPr>
          <w:p w14:paraId="5A8DA997"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07AFE05F"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D6E3BC" w:themeFill="accent3" w:themeFillTint="66"/>
          </w:tcPr>
          <w:p w14:paraId="013F602D" w14:textId="77777777" w:rsidR="00220F88" w:rsidRPr="00831A4E" w:rsidRDefault="00220F88" w:rsidP="008B6724">
            <w:pPr>
              <w:spacing w:before="100" w:beforeAutospacing="1" w:after="100" w:afterAutospacing="1"/>
              <w:contextualSpacing/>
              <w:rPr>
                <w:sz w:val="16"/>
                <w:szCs w:val="16"/>
              </w:rPr>
            </w:pPr>
            <w:r w:rsidRPr="00271D1C">
              <w:rPr>
                <w:sz w:val="16"/>
                <w:szCs w:val="16"/>
              </w:rPr>
              <w:t>Completed in AMD2  (support of XR anchor)</w:t>
            </w:r>
          </w:p>
        </w:tc>
        <w:tc>
          <w:tcPr>
            <w:tcW w:w="704" w:type="pct"/>
            <w:shd w:val="clear" w:color="auto" w:fill="FFFFFF" w:themeFill="background1"/>
          </w:tcPr>
          <w:p w14:paraId="775952A5" w14:textId="77777777" w:rsidR="00220F88" w:rsidRPr="00831A4E" w:rsidRDefault="00220F88" w:rsidP="008B6724">
            <w:pPr>
              <w:spacing w:before="100" w:beforeAutospacing="1" w:after="100" w:afterAutospacing="1"/>
              <w:contextualSpacing/>
              <w:rPr>
                <w:sz w:val="16"/>
                <w:szCs w:val="16"/>
              </w:rPr>
            </w:pPr>
          </w:p>
        </w:tc>
      </w:tr>
      <w:tr w:rsidR="00220F88" w:rsidRPr="00373464" w14:paraId="5CBD33EF" w14:textId="77777777" w:rsidTr="008B6724">
        <w:tc>
          <w:tcPr>
            <w:tcW w:w="404" w:type="pct"/>
          </w:tcPr>
          <w:p w14:paraId="64D22AF3" w14:textId="77777777" w:rsidR="00220F88" w:rsidRPr="00C97215" w:rsidRDefault="00220F88" w:rsidP="008B6724">
            <w:pPr>
              <w:spacing w:before="100" w:beforeAutospacing="1" w:after="100" w:afterAutospacing="1"/>
              <w:contextualSpacing/>
              <w:rPr>
                <w:sz w:val="16"/>
                <w:szCs w:val="16"/>
              </w:rPr>
            </w:pPr>
            <w:r w:rsidRPr="00891698">
              <w:rPr>
                <w:sz w:val="16"/>
                <w:szCs w:val="16"/>
              </w:rPr>
              <w:t>150</w:t>
            </w:r>
          </w:p>
        </w:tc>
        <w:tc>
          <w:tcPr>
            <w:tcW w:w="925" w:type="pct"/>
            <w:shd w:val="clear" w:color="auto" w:fill="B6DDE8" w:themeFill="accent5" w:themeFillTint="66"/>
            <w:vAlign w:val="center"/>
          </w:tcPr>
          <w:p w14:paraId="6DC6AAE7" w14:textId="77777777" w:rsidR="00220F88" w:rsidRPr="00C97215" w:rsidRDefault="00220F88" w:rsidP="008B6724">
            <w:pPr>
              <w:spacing w:before="100" w:beforeAutospacing="1" w:after="100" w:afterAutospacing="1"/>
              <w:contextualSpacing/>
              <w:rPr>
                <w:sz w:val="16"/>
                <w:szCs w:val="16"/>
              </w:rPr>
            </w:pPr>
            <w:r w:rsidRPr="00891698">
              <w:rPr>
                <w:sz w:val="16"/>
                <w:szCs w:val="16"/>
              </w:rPr>
              <w:t>The Media shall support any type of media content (be media agnostic), with  MPEG codecs and MPEG formats.</w:t>
            </w:r>
          </w:p>
        </w:tc>
        <w:tc>
          <w:tcPr>
            <w:tcW w:w="1334" w:type="pct"/>
            <w:shd w:val="clear" w:color="auto" w:fill="auto"/>
          </w:tcPr>
          <w:p w14:paraId="79975F11"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3F2718D2"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59EFFDB0" w14:textId="77777777" w:rsidR="00220F88" w:rsidRPr="00831A4E" w:rsidRDefault="00220F88" w:rsidP="008B6724">
            <w:pPr>
              <w:spacing w:before="100" w:beforeAutospacing="1" w:after="100" w:afterAutospacing="1"/>
              <w:contextualSpacing/>
              <w:rPr>
                <w:sz w:val="16"/>
                <w:szCs w:val="16"/>
              </w:rPr>
            </w:pPr>
            <w:r w:rsidRPr="00226390">
              <w:rPr>
                <w:color w:val="FF0000"/>
                <w:sz w:val="16"/>
                <w:szCs w:val="16"/>
              </w:rPr>
              <w:t>Phase 3 for MPEG immersive audio</w:t>
            </w:r>
          </w:p>
        </w:tc>
        <w:tc>
          <w:tcPr>
            <w:tcW w:w="704" w:type="pct"/>
            <w:shd w:val="clear" w:color="auto" w:fill="FFFFFF" w:themeFill="background1"/>
          </w:tcPr>
          <w:p w14:paraId="66E43B20" w14:textId="77777777" w:rsidR="00220F88" w:rsidRPr="00831A4E" w:rsidRDefault="00220F88" w:rsidP="008B6724">
            <w:pPr>
              <w:spacing w:before="100" w:beforeAutospacing="1" w:after="100" w:afterAutospacing="1"/>
              <w:contextualSpacing/>
              <w:rPr>
                <w:sz w:val="16"/>
                <w:szCs w:val="16"/>
              </w:rPr>
            </w:pPr>
          </w:p>
        </w:tc>
      </w:tr>
      <w:tr w:rsidR="00220F88" w:rsidRPr="00373464" w14:paraId="7B170FE0" w14:textId="77777777" w:rsidTr="008B6724">
        <w:tc>
          <w:tcPr>
            <w:tcW w:w="2663" w:type="pct"/>
            <w:gridSpan w:val="3"/>
            <w:shd w:val="clear" w:color="auto" w:fill="CCC0D9" w:themeFill="accent4" w:themeFillTint="66"/>
          </w:tcPr>
          <w:p w14:paraId="617E3495" w14:textId="77777777" w:rsidR="00220F88" w:rsidRPr="00C97215" w:rsidRDefault="00220F88" w:rsidP="008B6724">
            <w:pPr>
              <w:spacing w:before="100" w:beforeAutospacing="1" w:after="100" w:afterAutospacing="1"/>
              <w:contextualSpacing/>
              <w:rPr>
                <w:sz w:val="16"/>
                <w:szCs w:val="16"/>
              </w:rPr>
            </w:pPr>
            <w:ins w:id="34" w:author="Gaëlle Martin-Cocher" w:date="2023-06-28T11:38:00Z">
              <w:r w:rsidRPr="00D5642D">
                <w:rPr>
                  <w:sz w:val="16"/>
                  <w:szCs w:val="16"/>
                </w:rPr>
                <w:t>Requirements on XR Client</w:t>
              </w:r>
            </w:ins>
          </w:p>
        </w:tc>
        <w:tc>
          <w:tcPr>
            <w:tcW w:w="908" w:type="pct"/>
            <w:shd w:val="clear" w:color="auto" w:fill="CCC0D9" w:themeFill="accent4" w:themeFillTint="66"/>
          </w:tcPr>
          <w:p w14:paraId="41B43363"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CCC0D9" w:themeFill="accent4" w:themeFillTint="66"/>
          </w:tcPr>
          <w:p w14:paraId="39242F16" w14:textId="77777777" w:rsidR="00220F88" w:rsidRPr="00831A4E" w:rsidRDefault="00220F88" w:rsidP="008B6724">
            <w:pPr>
              <w:spacing w:before="100" w:beforeAutospacing="1" w:after="100" w:afterAutospacing="1"/>
              <w:contextualSpacing/>
              <w:rPr>
                <w:sz w:val="16"/>
                <w:szCs w:val="16"/>
              </w:rPr>
            </w:pPr>
            <w:r>
              <w:rPr>
                <w:sz w:val="16"/>
                <w:szCs w:val="16"/>
              </w:rPr>
              <w:t>Mostly out of scope of SD</w:t>
            </w:r>
          </w:p>
        </w:tc>
        <w:tc>
          <w:tcPr>
            <w:tcW w:w="704" w:type="pct"/>
            <w:shd w:val="clear" w:color="auto" w:fill="CCC0D9" w:themeFill="accent4" w:themeFillTint="66"/>
          </w:tcPr>
          <w:p w14:paraId="3C2F3BD4" w14:textId="77777777" w:rsidR="00220F88" w:rsidRPr="00831A4E" w:rsidRDefault="00220F88" w:rsidP="008B6724">
            <w:pPr>
              <w:spacing w:before="100" w:beforeAutospacing="1" w:after="100" w:afterAutospacing="1"/>
              <w:contextualSpacing/>
              <w:rPr>
                <w:sz w:val="16"/>
                <w:szCs w:val="16"/>
              </w:rPr>
            </w:pPr>
          </w:p>
        </w:tc>
      </w:tr>
      <w:tr w:rsidR="00220F88" w:rsidRPr="00373464" w14:paraId="43A86547" w14:textId="77777777" w:rsidTr="008B6724">
        <w:tc>
          <w:tcPr>
            <w:tcW w:w="404" w:type="pct"/>
          </w:tcPr>
          <w:p w14:paraId="3EC8F8BD" w14:textId="77777777" w:rsidR="00220F88" w:rsidRPr="00C97215" w:rsidRDefault="00220F88" w:rsidP="008B6724">
            <w:pPr>
              <w:spacing w:before="100" w:beforeAutospacing="1" w:after="100" w:afterAutospacing="1"/>
              <w:contextualSpacing/>
              <w:rPr>
                <w:sz w:val="16"/>
                <w:szCs w:val="16"/>
              </w:rPr>
            </w:pPr>
            <w:r w:rsidRPr="006C7ED2">
              <w:rPr>
                <w:sz w:val="16"/>
                <w:szCs w:val="16"/>
              </w:rPr>
              <w:t>151</w:t>
            </w:r>
          </w:p>
        </w:tc>
        <w:tc>
          <w:tcPr>
            <w:tcW w:w="925" w:type="pct"/>
            <w:shd w:val="clear" w:color="auto" w:fill="B6DDE8" w:themeFill="accent5" w:themeFillTint="66"/>
            <w:vAlign w:val="center"/>
          </w:tcPr>
          <w:p w14:paraId="3EFB47F2" w14:textId="77777777" w:rsidR="00220F88" w:rsidRPr="00C97215" w:rsidRDefault="00220F88" w:rsidP="008B6724">
            <w:pPr>
              <w:spacing w:before="100" w:beforeAutospacing="1" w:after="100" w:afterAutospacing="1"/>
              <w:contextualSpacing/>
              <w:rPr>
                <w:sz w:val="16"/>
                <w:szCs w:val="16"/>
              </w:rPr>
            </w:pPr>
            <w:r w:rsidRPr="006C7ED2">
              <w:rPr>
                <w:sz w:val="16"/>
                <w:szCs w:val="16"/>
              </w:rPr>
              <w:t xml:space="preserve"> The XR Client shall capture environment visual data (image, video, or other visual cues), and/or non-visual features such as environment audio data (audio sources, proximity, or other audio cues), environment location data (from IMU and GPS sensors), and environment object data (geometry, surface and material characteristics, proximity, or other object cues), that is, the XR features; and generate a collection of XR features (for the privacy concern) at multiple locations within the environment.</w:t>
            </w:r>
          </w:p>
        </w:tc>
        <w:tc>
          <w:tcPr>
            <w:tcW w:w="1334" w:type="pct"/>
            <w:shd w:val="clear" w:color="auto" w:fill="auto"/>
          </w:tcPr>
          <w:p w14:paraId="4903EE39"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36D6DC58"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6BCFFB6D" w14:textId="77777777" w:rsidR="00220F88" w:rsidRPr="00831A4E" w:rsidRDefault="00220F88" w:rsidP="008B6724">
            <w:pPr>
              <w:spacing w:before="100" w:beforeAutospacing="1" w:after="100" w:afterAutospacing="1"/>
              <w:contextualSpacing/>
              <w:rPr>
                <w:sz w:val="16"/>
                <w:szCs w:val="16"/>
              </w:rPr>
            </w:pPr>
            <w:r w:rsidRPr="002E2A10">
              <w:rPr>
                <w:color w:val="FF0000"/>
                <w:sz w:val="16"/>
                <w:szCs w:val="16"/>
              </w:rPr>
              <w:t xml:space="preserve"> SD phase </w:t>
            </w:r>
            <w:r w:rsidRPr="00135B89">
              <w:rPr>
                <w:color w:val="FF0000"/>
                <w:sz w:val="16"/>
                <w:szCs w:val="16"/>
              </w:rPr>
              <w:t xml:space="preserve">3 </w:t>
            </w:r>
            <w:r>
              <w:rPr>
                <w:color w:val="FF0000"/>
                <w:sz w:val="16"/>
                <w:szCs w:val="16"/>
              </w:rPr>
              <w:t>support</w:t>
            </w:r>
            <w:r w:rsidRPr="00135B89">
              <w:rPr>
                <w:color w:val="FF0000"/>
                <w:sz w:val="16"/>
                <w:szCs w:val="16"/>
              </w:rPr>
              <w:t xml:space="preserve"> for gaze capture, </w:t>
            </w:r>
            <w:r>
              <w:rPr>
                <w:color w:val="FF0000"/>
                <w:sz w:val="16"/>
                <w:szCs w:val="16"/>
              </w:rPr>
              <w:t xml:space="preserve">and </w:t>
            </w:r>
            <w:r w:rsidRPr="00135B89">
              <w:rPr>
                <w:color w:val="FF0000"/>
                <w:sz w:val="16"/>
                <w:szCs w:val="16"/>
              </w:rPr>
              <w:t>environmental data (sensor)</w:t>
            </w:r>
            <w:r>
              <w:rPr>
                <w:color w:val="FF0000"/>
                <w:sz w:val="16"/>
                <w:szCs w:val="16"/>
              </w:rPr>
              <w:t xml:space="preserve"> (e.g. how to interact with sensor data)</w:t>
            </w:r>
          </w:p>
        </w:tc>
        <w:tc>
          <w:tcPr>
            <w:tcW w:w="704" w:type="pct"/>
            <w:shd w:val="clear" w:color="auto" w:fill="FFFFFF" w:themeFill="background1"/>
          </w:tcPr>
          <w:p w14:paraId="24ED6E2C" w14:textId="77777777" w:rsidR="00220F88" w:rsidRPr="00831A4E" w:rsidRDefault="00220F88" w:rsidP="008B6724">
            <w:pPr>
              <w:spacing w:before="100" w:beforeAutospacing="1" w:after="100" w:afterAutospacing="1"/>
              <w:contextualSpacing/>
              <w:rPr>
                <w:sz w:val="16"/>
                <w:szCs w:val="16"/>
              </w:rPr>
            </w:pPr>
          </w:p>
        </w:tc>
      </w:tr>
      <w:tr w:rsidR="00220F88" w:rsidRPr="00373464" w14:paraId="1B35D755" w14:textId="77777777" w:rsidTr="008B6724">
        <w:tc>
          <w:tcPr>
            <w:tcW w:w="404" w:type="pct"/>
          </w:tcPr>
          <w:p w14:paraId="2E421FB9" w14:textId="77777777" w:rsidR="00220F88" w:rsidRPr="00C97215" w:rsidRDefault="00220F88" w:rsidP="008B6724">
            <w:pPr>
              <w:spacing w:before="100" w:beforeAutospacing="1" w:after="100" w:afterAutospacing="1"/>
              <w:contextualSpacing/>
              <w:rPr>
                <w:sz w:val="16"/>
                <w:szCs w:val="16"/>
              </w:rPr>
            </w:pPr>
            <w:r w:rsidRPr="006C7ED2">
              <w:rPr>
                <w:sz w:val="16"/>
                <w:szCs w:val="16"/>
              </w:rPr>
              <w:t>152</w:t>
            </w:r>
          </w:p>
        </w:tc>
        <w:tc>
          <w:tcPr>
            <w:tcW w:w="925" w:type="pct"/>
            <w:vAlign w:val="center"/>
          </w:tcPr>
          <w:p w14:paraId="39C7C843" w14:textId="77777777" w:rsidR="00220F88" w:rsidRPr="00C97215" w:rsidRDefault="00220F88" w:rsidP="008B6724">
            <w:pPr>
              <w:spacing w:before="100" w:beforeAutospacing="1" w:after="100" w:afterAutospacing="1"/>
              <w:contextualSpacing/>
              <w:rPr>
                <w:sz w:val="16"/>
                <w:szCs w:val="16"/>
              </w:rPr>
            </w:pPr>
            <w:r w:rsidRPr="006C7ED2">
              <w:rPr>
                <w:sz w:val="16"/>
                <w:szCs w:val="16"/>
              </w:rPr>
              <w:t>The XR Client should capture its spatial (local or global) location(s) through the sensors, if available.</w:t>
            </w:r>
          </w:p>
        </w:tc>
        <w:tc>
          <w:tcPr>
            <w:tcW w:w="1334" w:type="pct"/>
            <w:shd w:val="clear" w:color="auto" w:fill="auto"/>
          </w:tcPr>
          <w:p w14:paraId="405A73D4"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691A5C69"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33582487" w14:textId="77777777" w:rsidR="00220F88" w:rsidRPr="00831A4E" w:rsidRDefault="00220F88" w:rsidP="008B6724">
            <w:pPr>
              <w:spacing w:before="100" w:beforeAutospacing="1" w:after="100" w:afterAutospacing="1"/>
              <w:contextualSpacing/>
              <w:rPr>
                <w:sz w:val="16"/>
                <w:szCs w:val="16"/>
              </w:rPr>
            </w:pPr>
            <w:r>
              <w:rPr>
                <w:sz w:val="16"/>
                <w:szCs w:val="16"/>
              </w:rPr>
              <w:t>Mostly out of scope of SD ?</w:t>
            </w:r>
          </w:p>
        </w:tc>
        <w:tc>
          <w:tcPr>
            <w:tcW w:w="704" w:type="pct"/>
            <w:shd w:val="clear" w:color="auto" w:fill="FFFFFF" w:themeFill="background1"/>
          </w:tcPr>
          <w:p w14:paraId="577E1699" w14:textId="77777777" w:rsidR="00220F88" w:rsidRPr="00831A4E" w:rsidRDefault="00220F88" w:rsidP="008B6724">
            <w:pPr>
              <w:spacing w:before="100" w:beforeAutospacing="1" w:after="100" w:afterAutospacing="1"/>
              <w:contextualSpacing/>
              <w:rPr>
                <w:sz w:val="16"/>
                <w:szCs w:val="16"/>
              </w:rPr>
            </w:pPr>
          </w:p>
        </w:tc>
      </w:tr>
      <w:tr w:rsidR="00220F88" w:rsidRPr="00373464" w14:paraId="42E823E3" w14:textId="77777777" w:rsidTr="008B6724">
        <w:tc>
          <w:tcPr>
            <w:tcW w:w="404" w:type="pct"/>
          </w:tcPr>
          <w:p w14:paraId="7B9292FE" w14:textId="77777777" w:rsidR="00220F88" w:rsidRPr="00C97215" w:rsidRDefault="00220F88" w:rsidP="008B6724">
            <w:pPr>
              <w:spacing w:before="100" w:beforeAutospacing="1" w:after="100" w:afterAutospacing="1"/>
              <w:contextualSpacing/>
              <w:rPr>
                <w:sz w:val="16"/>
                <w:szCs w:val="16"/>
              </w:rPr>
            </w:pPr>
            <w:r w:rsidRPr="006C7ED2">
              <w:rPr>
                <w:sz w:val="16"/>
                <w:szCs w:val="16"/>
              </w:rPr>
              <w:t>153</w:t>
            </w:r>
          </w:p>
        </w:tc>
        <w:tc>
          <w:tcPr>
            <w:tcW w:w="925" w:type="pct"/>
            <w:shd w:val="clear" w:color="auto" w:fill="B6DDE8" w:themeFill="accent5" w:themeFillTint="66"/>
            <w:vAlign w:val="center"/>
          </w:tcPr>
          <w:p w14:paraId="411E268A" w14:textId="77777777" w:rsidR="00220F88" w:rsidRPr="00C97215" w:rsidRDefault="00220F88" w:rsidP="008B6724">
            <w:pPr>
              <w:spacing w:before="100" w:beforeAutospacing="1" w:after="100" w:afterAutospacing="1"/>
              <w:contextualSpacing/>
              <w:rPr>
                <w:sz w:val="16"/>
                <w:szCs w:val="16"/>
              </w:rPr>
            </w:pPr>
            <w:r w:rsidRPr="006C7ED2">
              <w:rPr>
                <w:sz w:val="16"/>
                <w:szCs w:val="16"/>
              </w:rPr>
              <w:t xml:space="preserve">The XR Client should generate a new XR spatial description and upload it to the SCS for further processing (SCS-002) </w:t>
            </w:r>
            <w:r w:rsidRPr="006C7ED2">
              <w:rPr>
                <w:sz w:val="16"/>
                <w:szCs w:val="16"/>
              </w:rPr>
              <w:lastRenderedPageBreak/>
              <w:t>over the network or direct connection.</w:t>
            </w:r>
          </w:p>
        </w:tc>
        <w:tc>
          <w:tcPr>
            <w:tcW w:w="1334" w:type="pct"/>
            <w:shd w:val="clear" w:color="auto" w:fill="auto"/>
          </w:tcPr>
          <w:p w14:paraId="3CB9572C"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2D520110"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3DFF80A1" w14:textId="77777777" w:rsidR="00220F88" w:rsidRPr="00831A4E" w:rsidRDefault="00220F88" w:rsidP="008B6724">
            <w:pPr>
              <w:spacing w:before="100" w:beforeAutospacing="1" w:after="100" w:afterAutospacing="1"/>
              <w:contextualSpacing/>
              <w:rPr>
                <w:sz w:val="16"/>
                <w:szCs w:val="16"/>
              </w:rPr>
            </w:pPr>
            <w:r w:rsidRPr="000A043C">
              <w:rPr>
                <w:color w:val="FF0000"/>
                <w:sz w:val="16"/>
                <w:szCs w:val="16"/>
              </w:rPr>
              <w:t xml:space="preserve">API </w:t>
            </w:r>
            <w:r>
              <w:rPr>
                <w:color w:val="FF0000"/>
                <w:sz w:val="16"/>
                <w:szCs w:val="16"/>
              </w:rPr>
              <w:t>and SD spatial description uplink prop</w:t>
            </w:r>
            <w:r w:rsidRPr="000A043C">
              <w:rPr>
                <w:color w:val="FF0000"/>
                <w:sz w:val="16"/>
                <w:szCs w:val="16"/>
              </w:rPr>
              <w:t>osed for phase 3</w:t>
            </w:r>
          </w:p>
        </w:tc>
        <w:tc>
          <w:tcPr>
            <w:tcW w:w="704" w:type="pct"/>
            <w:shd w:val="clear" w:color="auto" w:fill="FFFFFF" w:themeFill="background1"/>
          </w:tcPr>
          <w:p w14:paraId="0DF674B6" w14:textId="77777777" w:rsidR="00220F88" w:rsidRPr="00831A4E" w:rsidRDefault="00220F88" w:rsidP="008B6724">
            <w:pPr>
              <w:spacing w:before="100" w:beforeAutospacing="1" w:after="100" w:afterAutospacing="1"/>
              <w:contextualSpacing/>
              <w:rPr>
                <w:sz w:val="16"/>
                <w:szCs w:val="16"/>
              </w:rPr>
            </w:pPr>
          </w:p>
        </w:tc>
      </w:tr>
      <w:tr w:rsidR="00220F88" w:rsidRPr="00373464" w14:paraId="3D41406A" w14:textId="77777777" w:rsidTr="008B6724">
        <w:tc>
          <w:tcPr>
            <w:tcW w:w="404" w:type="pct"/>
          </w:tcPr>
          <w:p w14:paraId="5EB59707" w14:textId="77777777" w:rsidR="00220F88" w:rsidRPr="00C97215" w:rsidRDefault="00220F88" w:rsidP="008B6724">
            <w:pPr>
              <w:spacing w:before="100" w:beforeAutospacing="1" w:after="100" w:afterAutospacing="1"/>
              <w:contextualSpacing/>
              <w:rPr>
                <w:sz w:val="16"/>
                <w:szCs w:val="16"/>
              </w:rPr>
            </w:pPr>
            <w:r w:rsidRPr="006C7ED2">
              <w:rPr>
                <w:sz w:val="16"/>
                <w:szCs w:val="16"/>
              </w:rPr>
              <w:t>154</w:t>
            </w:r>
          </w:p>
        </w:tc>
        <w:tc>
          <w:tcPr>
            <w:tcW w:w="925" w:type="pct"/>
            <w:shd w:val="clear" w:color="auto" w:fill="B6DDE8" w:themeFill="accent5" w:themeFillTint="66"/>
            <w:vAlign w:val="center"/>
          </w:tcPr>
          <w:p w14:paraId="776FC008" w14:textId="77777777" w:rsidR="00220F88" w:rsidRPr="00C97215" w:rsidRDefault="00220F88" w:rsidP="008B6724">
            <w:pPr>
              <w:spacing w:before="100" w:beforeAutospacing="1" w:after="100" w:afterAutospacing="1"/>
              <w:contextualSpacing/>
              <w:rPr>
                <w:sz w:val="16"/>
                <w:szCs w:val="16"/>
              </w:rPr>
            </w:pPr>
            <w:r w:rsidRPr="006C7ED2">
              <w:rPr>
                <w:sz w:val="16"/>
                <w:szCs w:val="16"/>
              </w:rPr>
              <w:t>The XR Client should update an existing XR spatial description received from SCS and upload it to the SCS, if feasible</w:t>
            </w:r>
          </w:p>
        </w:tc>
        <w:tc>
          <w:tcPr>
            <w:tcW w:w="1334" w:type="pct"/>
            <w:shd w:val="clear" w:color="auto" w:fill="auto"/>
          </w:tcPr>
          <w:p w14:paraId="1526E09B"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0F834ACA"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3AD8EEDD" w14:textId="77777777" w:rsidR="00220F88" w:rsidRPr="00831A4E" w:rsidRDefault="00220F88" w:rsidP="008B6724">
            <w:pPr>
              <w:spacing w:before="100" w:beforeAutospacing="1" w:after="100" w:afterAutospacing="1"/>
              <w:contextualSpacing/>
              <w:rPr>
                <w:sz w:val="16"/>
                <w:szCs w:val="16"/>
              </w:rPr>
            </w:pPr>
            <w:r w:rsidRPr="000A043C">
              <w:rPr>
                <w:color w:val="FF0000"/>
                <w:sz w:val="16"/>
                <w:szCs w:val="16"/>
              </w:rPr>
              <w:t xml:space="preserve">API </w:t>
            </w:r>
            <w:r>
              <w:rPr>
                <w:color w:val="FF0000"/>
                <w:sz w:val="16"/>
                <w:szCs w:val="16"/>
              </w:rPr>
              <w:t xml:space="preserve">and SD spatial description uplink </w:t>
            </w:r>
            <w:r w:rsidRPr="000A043C">
              <w:rPr>
                <w:color w:val="FF0000"/>
                <w:sz w:val="16"/>
                <w:szCs w:val="16"/>
              </w:rPr>
              <w:t>Proposed for phase 3</w:t>
            </w:r>
          </w:p>
        </w:tc>
        <w:tc>
          <w:tcPr>
            <w:tcW w:w="704" w:type="pct"/>
            <w:shd w:val="clear" w:color="auto" w:fill="FFFFFF" w:themeFill="background1"/>
          </w:tcPr>
          <w:p w14:paraId="2F507911" w14:textId="77777777" w:rsidR="00220F88" w:rsidRPr="00831A4E" w:rsidRDefault="00220F88" w:rsidP="008B6724">
            <w:pPr>
              <w:spacing w:before="100" w:beforeAutospacing="1" w:after="100" w:afterAutospacing="1"/>
              <w:contextualSpacing/>
              <w:rPr>
                <w:sz w:val="16"/>
                <w:szCs w:val="16"/>
              </w:rPr>
            </w:pPr>
          </w:p>
        </w:tc>
      </w:tr>
      <w:tr w:rsidR="00220F88" w:rsidRPr="00373464" w14:paraId="1AA8F4E8" w14:textId="77777777" w:rsidTr="008B6724">
        <w:tc>
          <w:tcPr>
            <w:tcW w:w="404" w:type="pct"/>
          </w:tcPr>
          <w:p w14:paraId="0B51080A" w14:textId="77777777" w:rsidR="00220F88" w:rsidRPr="00C97215" w:rsidRDefault="00220F88" w:rsidP="008B6724">
            <w:pPr>
              <w:spacing w:before="100" w:beforeAutospacing="1" w:after="100" w:afterAutospacing="1"/>
              <w:contextualSpacing/>
              <w:rPr>
                <w:sz w:val="16"/>
                <w:szCs w:val="16"/>
              </w:rPr>
            </w:pPr>
            <w:r w:rsidRPr="006C7ED2">
              <w:rPr>
                <w:sz w:val="16"/>
                <w:szCs w:val="16"/>
              </w:rPr>
              <w:t>155</w:t>
            </w:r>
          </w:p>
        </w:tc>
        <w:tc>
          <w:tcPr>
            <w:tcW w:w="925" w:type="pct"/>
            <w:shd w:val="clear" w:color="auto" w:fill="B6DDE8" w:themeFill="accent5" w:themeFillTint="66"/>
            <w:vAlign w:val="center"/>
          </w:tcPr>
          <w:p w14:paraId="3EAE1FD4" w14:textId="77777777" w:rsidR="00220F88" w:rsidRPr="00C97215" w:rsidRDefault="00220F88" w:rsidP="008B6724">
            <w:pPr>
              <w:spacing w:before="100" w:beforeAutospacing="1" w:after="100" w:afterAutospacing="1"/>
              <w:contextualSpacing/>
              <w:rPr>
                <w:sz w:val="16"/>
                <w:szCs w:val="16"/>
              </w:rPr>
            </w:pPr>
            <w:r w:rsidRPr="006C7ED2">
              <w:rPr>
                <w:sz w:val="16"/>
                <w:szCs w:val="16"/>
              </w:rPr>
              <w:t>The XR Client should load new XR Descriptions when navigating from one physical place to another (with the help of 144).</w:t>
            </w:r>
          </w:p>
        </w:tc>
        <w:tc>
          <w:tcPr>
            <w:tcW w:w="1334" w:type="pct"/>
            <w:shd w:val="clear" w:color="auto" w:fill="auto"/>
          </w:tcPr>
          <w:p w14:paraId="3907EAB2"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7FC390F7"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0C9D5FED" w14:textId="77777777" w:rsidR="00220F88" w:rsidRPr="00831A4E" w:rsidRDefault="00220F88" w:rsidP="008B6724">
            <w:pPr>
              <w:spacing w:before="100" w:beforeAutospacing="1" w:after="100" w:afterAutospacing="1"/>
              <w:contextualSpacing/>
              <w:rPr>
                <w:sz w:val="16"/>
                <w:szCs w:val="16"/>
              </w:rPr>
            </w:pPr>
            <w:r w:rsidRPr="00056B5E">
              <w:rPr>
                <w:color w:val="FF0000"/>
                <w:sz w:val="16"/>
                <w:szCs w:val="16"/>
              </w:rPr>
              <w:t xml:space="preserve">To be addressed in AMD2 with </w:t>
            </w:r>
            <w:r>
              <w:rPr>
                <w:color w:val="FF0000"/>
                <w:sz w:val="16"/>
                <w:szCs w:val="16"/>
              </w:rPr>
              <w:t xml:space="preserve">interactivity/ </w:t>
            </w:r>
            <w:r w:rsidRPr="00056B5E">
              <w:rPr>
                <w:color w:val="FF0000"/>
                <w:sz w:val="16"/>
                <w:szCs w:val="16"/>
              </w:rPr>
              <w:t>event-based udpate</w:t>
            </w:r>
          </w:p>
        </w:tc>
        <w:tc>
          <w:tcPr>
            <w:tcW w:w="704" w:type="pct"/>
            <w:shd w:val="clear" w:color="auto" w:fill="FFFFFF" w:themeFill="background1"/>
          </w:tcPr>
          <w:p w14:paraId="0C75B4E2" w14:textId="77777777" w:rsidR="00220F88" w:rsidRPr="00831A4E" w:rsidRDefault="00220F88" w:rsidP="008B6724">
            <w:pPr>
              <w:spacing w:before="100" w:beforeAutospacing="1" w:after="100" w:afterAutospacing="1"/>
              <w:contextualSpacing/>
              <w:rPr>
                <w:sz w:val="16"/>
                <w:szCs w:val="16"/>
              </w:rPr>
            </w:pPr>
          </w:p>
        </w:tc>
      </w:tr>
      <w:tr w:rsidR="00220F88" w:rsidRPr="00373464" w14:paraId="080ACA1D" w14:textId="77777777" w:rsidTr="008B6724">
        <w:tc>
          <w:tcPr>
            <w:tcW w:w="404" w:type="pct"/>
          </w:tcPr>
          <w:p w14:paraId="5EC8219A" w14:textId="77777777" w:rsidR="00220F88" w:rsidRPr="00C97215" w:rsidRDefault="00220F88" w:rsidP="008B6724">
            <w:pPr>
              <w:spacing w:before="100" w:beforeAutospacing="1" w:after="100" w:afterAutospacing="1"/>
              <w:contextualSpacing/>
              <w:rPr>
                <w:sz w:val="16"/>
                <w:szCs w:val="16"/>
              </w:rPr>
            </w:pPr>
          </w:p>
        </w:tc>
        <w:tc>
          <w:tcPr>
            <w:tcW w:w="925" w:type="pct"/>
          </w:tcPr>
          <w:p w14:paraId="3EBDE910" w14:textId="77777777" w:rsidR="00220F88" w:rsidRPr="00C97215" w:rsidRDefault="00220F88" w:rsidP="008B6724">
            <w:pPr>
              <w:spacing w:before="100" w:beforeAutospacing="1" w:after="100" w:afterAutospacing="1"/>
              <w:contextualSpacing/>
              <w:rPr>
                <w:sz w:val="16"/>
                <w:szCs w:val="16"/>
              </w:rPr>
            </w:pPr>
          </w:p>
        </w:tc>
        <w:tc>
          <w:tcPr>
            <w:tcW w:w="1334" w:type="pct"/>
            <w:shd w:val="clear" w:color="auto" w:fill="auto"/>
          </w:tcPr>
          <w:p w14:paraId="16A2D5AB"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7FEBC634"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131FA4DE" w14:textId="77777777" w:rsidR="00220F88" w:rsidRPr="00831A4E" w:rsidRDefault="00220F88" w:rsidP="008B6724">
            <w:pPr>
              <w:spacing w:before="100" w:beforeAutospacing="1" w:after="100" w:afterAutospacing="1"/>
              <w:contextualSpacing/>
              <w:rPr>
                <w:sz w:val="16"/>
                <w:szCs w:val="16"/>
              </w:rPr>
            </w:pPr>
          </w:p>
        </w:tc>
        <w:tc>
          <w:tcPr>
            <w:tcW w:w="704" w:type="pct"/>
            <w:shd w:val="clear" w:color="auto" w:fill="FFFFFF" w:themeFill="background1"/>
          </w:tcPr>
          <w:p w14:paraId="40048262" w14:textId="77777777" w:rsidR="00220F88" w:rsidRPr="00831A4E" w:rsidRDefault="00220F88" w:rsidP="008B6724">
            <w:pPr>
              <w:spacing w:before="100" w:beforeAutospacing="1" w:after="100" w:afterAutospacing="1"/>
              <w:contextualSpacing/>
              <w:rPr>
                <w:sz w:val="16"/>
                <w:szCs w:val="16"/>
              </w:rPr>
            </w:pPr>
          </w:p>
        </w:tc>
      </w:tr>
      <w:tr w:rsidR="00220F88" w:rsidRPr="00373464" w14:paraId="30A7ECED" w14:textId="77777777" w:rsidTr="008B6724">
        <w:tc>
          <w:tcPr>
            <w:tcW w:w="404" w:type="pct"/>
          </w:tcPr>
          <w:p w14:paraId="20F86C37" w14:textId="77777777" w:rsidR="00220F88" w:rsidRPr="00C97215" w:rsidRDefault="00220F88" w:rsidP="008B6724">
            <w:pPr>
              <w:spacing w:before="100" w:beforeAutospacing="1" w:after="100" w:afterAutospacing="1"/>
              <w:contextualSpacing/>
              <w:rPr>
                <w:sz w:val="16"/>
                <w:szCs w:val="16"/>
              </w:rPr>
            </w:pPr>
          </w:p>
        </w:tc>
        <w:tc>
          <w:tcPr>
            <w:tcW w:w="925" w:type="pct"/>
          </w:tcPr>
          <w:p w14:paraId="755C3DDD" w14:textId="77777777" w:rsidR="00220F88" w:rsidRPr="00C97215" w:rsidRDefault="00220F88" w:rsidP="008B6724">
            <w:pPr>
              <w:spacing w:before="100" w:beforeAutospacing="1" w:after="100" w:afterAutospacing="1"/>
              <w:contextualSpacing/>
              <w:rPr>
                <w:sz w:val="16"/>
                <w:szCs w:val="16"/>
              </w:rPr>
            </w:pPr>
          </w:p>
        </w:tc>
        <w:tc>
          <w:tcPr>
            <w:tcW w:w="1334" w:type="pct"/>
            <w:shd w:val="clear" w:color="auto" w:fill="auto"/>
          </w:tcPr>
          <w:p w14:paraId="6EBE36DA"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124B34DF"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6A38033C" w14:textId="77777777" w:rsidR="00220F88" w:rsidRPr="00831A4E" w:rsidRDefault="00220F88" w:rsidP="008B6724">
            <w:pPr>
              <w:spacing w:before="100" w:beforeAutospacing="1" w:after="100" w:afterAutospacing="1"/>
              <w:contextualSpacing/>
              <w:rPr>
                <w:sz w:val="16"/>
                <w:szCs w:val="16"/>
              </w:rPr>
            </w:pPr>
          </w:p>
        </w:tc>
        <w:tc>
          <w:tcPr>
            <w:tcW w:w="704" w:type="pct"/>
            <w:shd w:val="clear" w:color="auto" w:fill="FFFFFF" w:themeFill="background1"/>
          </w:tcPr>
          <w:p w14:paraId="01E105CB" w14:textId="77777777" w:rsidR="00220F88" w:rsidRPr="00831A4E" w:rsidRDefault="00220F88" w:rsidP="008B6724">
            <w:pPr>
              <w:spacing w:before="100" w:beforeAutospacing="1" w:after="100" w:afterAutospacing="1"/>
              <w:contextualSpacing/>
              <w:rPr>
                <w:sz w:val="16"/>
                <w:szCs w:val="16"/>
              </w:rPr>
            </w:pPr>
          </w:p>
        </w:tc>
      </w:tr>
      <w:tr w:rsidR="00220F88" w:rsidRPr="00373464" w14:paraId="54490848" w14:textId="77777777" w:rsidTr="008B6724">
        <w:tc>
          <w:tcPr>
            <w:tcW w:w="404" w:type="pct"/>
          </w:tcPr>
          <w:p w14:paraId="35391213" w14:textId="77777777" w:rsidR="00220F88" w:rsidRPr="00C97215" w:rsidRDefault="00220F88" w:rsidP="008B6724">
            <w:pPr>
              <w:spacing w:before="100" w:beforeAutospacing="1" w:after="100" w:afterAutospacing="1"/>
              <w:contextualSpacing/>
              <w:rPr>
                <w:sz w:val="16"/>
                <w:szCs w:val="16"/>
              </w:rPr>
            </w:pPr>
          </w:p>
        </w:tc>
        <w:tc>
          <w:tcPr>
            <w:tcW w:w="925" w:type="pct"/>
          </w:tcPr>
          <w:p w14:paraId="69772270" w14:textId="77777777" w:rsidR="00220F88" w:rsidRPr="00C97215" w:rsidRDefault="00220F88" w:rsidP="008B6724">
            <w:pPr>
              <w:spacing w:before="100" w:beforeAutospacing="1" w:after="100" w:afterAutospacing="1"/>
              <w:contextualSpacing/>
              <w:rPr>
                <w:sz w:val="16"/>
                <w:szCs w:val="16"/>
              </w:rPr>
            </w:pPr>
          </w:p>
        </w:tc>
        <w:tc>
          <w:tcPr>
            <w:tcW w:w="1334" w:type="pct"/>
            <w:shd w:val="clear" w:color="auto" w:fill="auto"/>
          </w:tcPr>
          <w:p w14:paraId="1A712417"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0182546F"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7FEDE423" w14:textId="77777777" w:rsidR="00220F88" w:rsidRPr="00831A4E" w:rsidRDefault="00220F88" w:rsidP="008B6724">
            <w:pPr>
              <w:spacing w:before="100" w:beforeAutospacing="1" w:after="100" w:afterAutospacing="1"/>
              <w:contextualSpacing/>
              <w:rPr>
                <w:sz w:val="16"/>
                <w:szCs w:val="16"/>
              </w:rPr>
            </w:pPr>
          </w:p>
        </w:tc>
        <w:tc>
          <w:tcPr>
            <w:tcW w:w="704" w:type="pct"/>
            <w:shd w:val="clear" w:color="auto" w:fill="FFFFFF" w:themeFill="background1"/>
          </w:tcPr>
          <w:p w14:paraId="64560D4C" w14:textId="77777777" w:rsidR="00220F88" w:rsidRPr="00831A4E" w:rsidRDefault="00220F88" w:rsidP="008B6724">
            <w:pPr>
              <w:spacing w:before="100" w:beforeAutospacing="1" w:after="100" w:afterAutospacing="1"/>
              <w:contextualSpacing/>
              <w:rPr>
                <w:sz w:val="16"/>
                <w:szCs w:val="16"/>
              </w:rPr>
            </w:pPr>
          </w:p>
        </w:tc>
      </w:tr>
      <w:tr w:rsidR="00220F88" w:rsidRPr="00373464" w14:paraId="350CA59D" w14:textId="77777777" w:rsidTr="008B6724">
        <w:tc>
          <w:tcPr>
            <w:tcW w:w="404" w:type="pct"/>
          </w:tcPr>
          <w:p w14:paraId="10CF8CAC" w14:textId="77777777" w:rsidR="00220F88" w:rsidRPr="00C97215" w:rsidRDefault="00220F88" w:rsidP="008B6724">
            <w:pPr>
              <w:spacing w:before="100" w:beforeAutospacing="1" w:after="100" w:afterAutospacing="1"/>
              <w:contextualSpacing/>
              <w:rPr>
                <w:sz w:val="16"/>
                <w:szCs w:val="16"/>
              </w:rPr>
            </w:pPr>
          </w:p>
        </w:tc>
        <w:tc>
          <w:tcPr>
            <w:tcW w:w="925" w:type="pct"/>
          </w:tcPr>
          <w:p w14:paraId="05546626" w14:textId="77777777" w:rsidR="00220F88" w:rsidRPr="00C97215" w:rsidRDefault="00220F88" w:rsidP="008B6724">
            <w:pPr>
              <w:spacing w:before="100" w:beforeAutospacing="1" w:after="100" w:afterAutospacing="1"/>
              <w:contextualSpacing/>
              <w:rPr>
                <w:sz w:val="16"/>
                <w:szCs w:val="16"/>
              </w:rPr>
            </w:pPr>
          </w:p>
        </w:tc>
        <w:tc>
          <w:tcPr>
            <w:tcW w:w="1334" w:type="pct"/>
            <w:shd w:val="clear" w:color="auto" w:fill="auto"/>
          </w:tcPr>
          <w:p w14:paraId="11DF741C" w14:textId="77777777" w:rsidR="00220F88" w:rsidRPr="00C97215" w:rsidRDefault="00220F88" w:rsidP="008B6724">
            <w:pPr>
              <w:spacing w:before="100" w:beforeAutospacing="1" w:after="100" w:afterAutospacing="1"/>
              <w:contextualSpacing/>
              <w:rPr>
                <w:sz w:val="16"/>
                <w:szCs w:val="16"/>
              </w:rPr>
            </w:pPr>
          </w:p>
        </w:tc>
        <w:tc>
          <w:tcPr>
            <w:tcW w:w="908" w:type="pct"/>
            <w:shd w:val="clear" w:color="auto" w:fill="FFFFFF" w:themeFill="background1"/>
          </w:tcPr>
          <w:p w14:paraId="44760168" w14:textId="77777777" w:rsidR="00220F88" w:rsidRPr="00831A4E" w:rsidRDefault="00220F88" w:rsidP="008B6724">
            <w:pPr>
              <w:spacing w:before="100" w:beforeAutospacing="1" w:after="100" w:afterAutospacing="1"/>
              <w:contextualSpacing/>
              <w:rPr>
                <w:sz w:val="16"/>
                <w:szCs w:val="16"/>
              </w:rPr>
            </w:pPr>
          </w:p>
        </w:tc>
        <w:tc>
          <w:tcPr>
            <w:tcW w:w="725" w:type="pct"/>
            <w:shd w:val="clear" w:color="auto" w:fill="FFFFFF" w:themeFill="background1"/>
          </w:tcPr>
          <w:p w14:paraId="7E20C533" w14:textId="77777777" w:rsidR="00220F88" w:rsidRPr="00831A4E" w:rsidRDefault="00220F88" w:rsidP="008B6724">
            <w:pPr>
              <w:spacing w:before="100" w:beforeAutospacing="1" w:after="100" w:afterAutospacing="1"/>
              <w:contextualSpacing/>
              <w:rPr>
                <w:sz w:val="16"/>
                <w:szCs w:val="16"/>
              </w:rPr>
            </w:pPr>
          </w:p>
        </w:tc>
        <w:tc>
          <w:tcPr>
            <w:tcW w:w="704" w:type="pct"/>
            <w:shd w:val="clear" w:color="auto" w:fill="FFFFFF" w:themeFill="background1"/>
          </w:tcPr>
          <w:p w14:paraId="4A3A2E3D" w14:textId="77777777" w:rsidR="00220F88" w:rsidRPr="00831A4E" w:rsidRDefault="00220F88" w:rsidP="008B6724">
            <w:pPr>
              <w:spacing w:before="100" w:beforeAutospacing="1" w:after="100" w:afterAutospacing="1"/>
              <w:contextualSpacing/>
              <w:rPr>
                <w:sz w:val="16"/>
                <w:szCs w:val="16"/>
              </w:rPr>
            </w:pPr>
          </w:p>
        </w:tc>
      </w:tr>
    </w:tbl>
    <w:p w14:paraId="413A4E81" w14:textId="77777777" w:rsidR="00220F88" w:rsidRPr="006C7ED2" w:rsidRDefault="00220F88" w:rsidP="00220F88">
      <w:pPr>
        <w:spacing w:before="100" w:beforeAutospacing="1" w:after="100" w:afterAutospacing="1"/>
        <w:contextualSpacing/>
        <w:rPr>
          <w:sz w:val="16"/>
          <w:szCs w:val="16"/>
        </w:rPr>
      </w:pPr>
    </w:p>
    <w:p w14:paraId="2538BC46" w14:textId="77777777" w:rsidR="00220F88" w:rsidRPr="00C97215" w:rsidRDefault="00220F88" w:rsidP="00220F88">
      <w:pPr>
        <w:widowControl/>
        <w:autoSpaceDE/>
        <w:autoSpaceDN/>
        <w:contextualSpacing/>
        <w:jc w:val="both"/>
      </w:pPr>
    </w:p>
    <w:p w14:paraId="70013979" w14:textId="77777777" w:rsidR="00220F88" w:rsidRDefault="00220F88" w:rsidP="00220F88">
      <w:pPr>
        <w:rPr>
          <w:lang w:eastAsia="zh-CN"/>
        </w:rPr>
      </w:pPr>
    </w:p>
    <w:p w14:paraId="1B63854F" w14:textId="77777777" w:rsidR="00220F88" w:rsidRPr="003226C8" w:rsidRDefault="00220F88" w:rsidP="0018563E">
      <w:pPr>
        <w:rPr>
          <w:rFonts w:ascii="Times New Roman" w:hAnsi="Times New Roman" w:cs="Times New Roman"/>
          <w:sz w:val="24"/>
        </w:rPr>
      </w:pPr>
    </w:p>
    <w:sectPr w:rsidR="00220F88" w:rsidRPr="003226C8" w:rsidSect="00220F88">
      <w:pgSz w:w="16840" w:h="11900" w:orient="landscape"/>
      <w:pgMar w:top="1440" w:right="1701"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1B365" w14:textId="77777777" w:rsidR="00771102" w:rsidRDefault="00771102" w:rsidP="009E784A">
      <w:r>
        <w:separator/>
      </w:r>
    </w:p>
  </w:endnote>
  <w:endnote w:type="continuationSeparator" w:id="0">
    <w:p w14:paraId="640BB4C1" w14:textId="77777777" w:rsidR="00771102" w:rsidRDefault="00771102"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6051859"/>
      <w:docPartObj>
        <w:docPartGallery w:val="Page Numbers (Bottom of Page)"/>
        <w:docPartUnique/>
      </w:docPartObj>
    </w:sdtPr>
    <w:sdtEndPr>
      <w:rPr>
        <w:noProof/>
      </w:rPr>
    </w:sdtEndPr>
    <w:sdtContent>
      <w:p w14:paraId="62B898E6" w14:textId="77777777" w:rsidR="00220F88" w:rsidRDefault="00220F8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ECE93BB" w14:textId="77777777" w:rsidR="00220F88" w:rsidRDefault="00220F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59A1D" w14:textId="77777777" w:rsidR="00771102" w:rsidRDefault="00771102" w:rsidP="009E784A">
      <w:r>
        <w:separator/>
      </w:r>
    </w:p>
  </w:footnote>
  <w:footnote w:type="continuationSeparator" w:id="0">
    <w:p w14:paraId="16DE1D0A" w14:textId="77777777" w:rsidR="00771102" w:rsidRDefault="00771102"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A5C72"/>
    <w:multiLevelType w:val="hybridMultilevel"/>
    <w:tmpl w:val="745A2492"/>
    <w:lvl w:ilvl="0" w:tplc="6CC2CB58">
      <w:start w:val="48"/>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7E5EAC"/>
    <w:multiLevelType w:val="hybridMultilevel"/>
    <w:tmpl w:val="849E25D2"/>
    <w:lvl w:ilvl="0" w:tplc="B896E202">
      <w:start w:val="2"/>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BA10D6"/>
    <w:multiLevelType w:val="hybridMultilevel"/>
    <w:tmpl w:val="3B465AEE"/>
    <w:lvl w:ilvl="0" w:tplc="7AB8829C">
      <w:start w:val="2"/>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9F2800"/>
    <w:multiLevelType w:val="hybridMultilevel"/>
    <w:tmpl w:val="AA24C5F6"/>
    <w:lvl w:ilvl="0" w:tplc="32A66D46">
      <w:start w:val="1"/>
      <w:numFmt w:val="low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4" w15:restartNumberingAfterBreak="0">
    <w:nsid w:val="1EF95FB4"/>
    <w:multiLevelType w:val="multilevel"/>
    <w:tmpl w:val="A5A66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BD38D5"/>
    <w:multiLevelType w:val="hybridMultilevel"/>
    <w:tmpl w:val="1F72DDC4"/>
    <w:lvl w:ilvl="0" w:tplc="B896E202">
      <w:start w:val="2"/>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F36EE5"/>
    <w:multiLevelType w:val="hybridMultilevel"/>
    <w:tmpl w:val="F50C5D68"/>
    <w:lvl w:ilvl="0" w:tplc="76120ED2">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011444C"/>
    <w:multiLevelType w:val="hybridMultilevel"/>
    <w:tmpl w:val="C3A07708"/>
    <w:lvl w:ilvl="0" w:tplc="B896E202">
      <w:start w:val="2"/>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AE34D6D"/>
    <w:multiLevelType w:val="multilevel"/>
    <w:tmpl w:val="7880404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3FDB7C6A"/>
    <w:multiLevelType w:val="multilevel"/>
    <w:tmpl w:val="9F1EEEB0"/>
    <w:lvl w:ilvl="0">
      <w:start w:val="4"/>
      <w:numFmt w:val="decimal"/>
      <w:lvlText w:val="%1"/>
      <w:lvlJc w:val="left"/>
      <w:pPr>
        <w:ind w:left="500" w:hanging="500"/>
      </w:pPr>
      <w:rPr>
        <w:rFonts w:hint="default"/>
      </w:rPr>
    </w:lvl>
    <w:lvl w:ilvl="1">
      <w:start w:val="9"/>
      <w:numFmt w:val="decimal"/>
      <w:lvlText w:val="%1.%2"/>
      <w:lvlJc w:val="left"/>
      <w:pPr>
        <w:ind w:left="500" w:hanging="5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4884C03"/>
    <w:multiLevelType w:val="hybridMultilevel"/>
    <w:tmpl w:val="A5F8C28C"/>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550161E2"/>
    <w:multiLevelType w:val="hybridMultilevel"/>
    <w:tmpl w:val="BA0CEC12"/>
    <w:lvl w:ilvl="0" w:tplc="B896E202">
      <w:start w:val="2"/>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F34176E"/>
    <w:multiLevelType w:val="hybridMultilevel"/>
    <w:tmpl w:val="01FEB202"/>
    <w:lvl w:ilvl="0" w:tplc="4C944F44">
      <w:start w:val="5"/>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63DD6B2D"/>
    <w:multiLevelType w:val="multilevel"/>
    <w:tmpl w:val="665EBDEC"/>
    <w:lvl w:ilvl="0">
      <w:start w:val="1"/>
      <w:numFmt w:val="decimal"/>
      <w:pStyle w:val="reql1"/>
      <w:lvlText w:val="%1."/>
      <w:lvlJc w:val="left"/>
      <w:pPr>
        <w:ind w:left="720" w:hanging="360"/>
      </w:pPr>
    </w:lvl>
    <w:lvl w:ilvl="1">
      <w:start w:val="1"/>
      <w:numFmt w:val="decimal"/>
      <w:pStyle w:val="reql2"/>
      <w:lvlText w:val="%1.%2."/>
      <w:lvlJc w:val="left"/>
      <w:pPr>
        <w:ind w:left="6386" w:hanging="432"/>
      </w:pPr>
    </w:lvl>
    <w:lvl w:ilvl="2">
      <w:start w:val="1"/>
      <w:numFmt w:val="decimal"/>
      <w:pStyle w:val="reql3"/>
      <w:lvlText w:val="%1.%2.%3."/>
      <w:lvlJc w:val="left"/>
      <w:pPr>
        <w:ind w:left="1584" w:hanging="504"/>
      </w:pPr>
      <w:rPr>
        <w:specVanish w:val="0"/>
      </w:rPr>
    </w:lvl>
    <w:lvl w:ilvl="3">
      <w:start w:val="1"/>
      <w:numFmt w:val="decimal"/>
      <w:pStyle w:val="reql4"/>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5" w15:restartNumberingAfterBreak="0">
    <w:nsid w:val="69FD5A18"/>
    <w:multiLevelType w:val="hybridMultilevel"/>
    <w:tmpl w:val="09A2E870"/>
    <w:lvl w:ilvl="0" w:tplc="4C944F4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E366057"/>
    <w:multiLevelType w:val="hybridMultilevel"/>
    <w:tmpl w:val="6E7C13CA"/>
    <w:lvl w:ilvl="0" w:tplc="354864F8">
      <w:start w:val="2"/>
      <w:numFmt w:val="bullet"/>
      <w:lvlText w:val="•"/>
      <w:lvlJc w:val="left"/>
      <w:pPr>
        <w:ind w:left="1080" w:hanging="72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EED576D"/>
    <w:multiLevelType w:val="hybridMultilevel"/>
    <w:tmpl w:val="77BCD57C"/>
    <w:lvl w:ilvl="0" w:tplc="04090001">
      <w:start w:val="1"/>
      <w:numFmt w:val="bullet"/>
      <w:lvlText w:val=""/>
      <w:lvlJc w:val="left"/>
      <w:pPr>
        <w:ind w:left="775" w:hanging="360"/>
      </w:pPr>
      <w:rPr>
        <w:rFonts w:ascii="Symbol" w:hAnsi="Symbol" w:hint="default"/>
      </w:rPr>
    </w:lvl>
    <w:lvl w:ilvl="1" w:tplc="04090003">
      <w:start w:val="1"/>
      <w:numFmt w:val="bullet"/>
      <w:lvlText w:val="o"/>
      <w:lvlJc w:val="left"/>
      <w:pPr>
        <w:ind w:left="1495" w:hanging="360"/>
      </w:pPr>
      <w:rPr>
        <w:rFonts w:ascii="Courier New" w:hAnsi="Courier New" w:cs="Times New Roman" w:hint="default"/>
      </w:rPr>
    </w:lvl>
    <w:lvl w:ilvl="2" w:tplc="04090005">
      <w:start w:val="1"/>
      <w:numFmt w:val="bullet"/>
      <w:lvlText w:val=""/>
      <w:lvlJc w:val="left"/>
      <w:pPr>
        <w:ind w:left="2215" w:hanging="360"/>
      </w:pPr>
      <w:rPr>
        <w:rFonts w:ascii="Wingdings" w:hAnsi="Wingdings" w:hint="default"/>
      </w:rPr>
    </w:lvl>
    <w:lvl w:ilvl="3" w:tplc="04090001">
      <w:start w:val="1"/>
      <w:numFmt w:val="bullet"/>
      <w:lvlText w:val=""/>
      <w:lvlJc w:val="left"/>
      <w:pPr>
        <w:ind w:left="2935" w:hanging="360"/>
      </w:pPr>
      <w:rPr>
        <w:rFonts w:ascii="Symbol" w:hAnsi="Symbol" w:hint="default"/>
      </w:rPr>
    </w:lvl>
    <w:lvl w:ilvl="4" w:tplc="04090003">
      <w:start w:val="1"/>
      <w:numFmt w:val="bullet"/>
      <w:lvlText w:val="o"/>
      <w:lvlJc w:val="left"/>
      <w:pPr>
        <w:ind w:left="3655" w:hanging="360"/>
      </w:pPr>
      <w:rPr>
        <w:rFonts w:ascii="Courier New" w:hAnsi="Courier New" w:cs="Times New Roman" w:hint="default"/>
      </w:rPr>
    </w:lvl>
    <w:lvl w:ilvl="5" w:tplc="04090005">
      <w:start w:val="1"/>
      <w:numFmt w:val="bullet"/>
      <w:lvlText w:val=""/>
      <w:lvlJc w:val="left"/>
      <w:pPr>
        <w:ind w:left="4375" w:hanging="360"/>
      </w:pPr>
      <w:rPr>
        <w:rFonts w:ascii="Wingdings" w:hAnsi="Wingdings" w:hint="default"/>
      </w:rPr>
    </w:lvl>
    <w:lvl w:ilvl="6" w:tplc="04090001">
      <w:start w:val="1"/>
      <w:numFmt w:val="bullet"/>
      <w:lvlText w:val=""/>
      <w:lvlJc w:val="left"/>
      <w:pPr>
        <w:ind w:left="5095" w:hanging="360"/>
      </w:pPr>
      <w:rPr>
        <w:rFonts w:ascii="Symbol" w:hAnsi="Symbol" w:hint="default"/>
      </w:rPr>
    </w:lvl>
    <w:lvl w:ilvl="7" w:tplc="04090003">
      <w:start w:val="1"/>
      <w:numFmt w:val="bullet"/>
      <w:lvlText w:val="o"/>
      <w:lvlJc w:val="left"/>
      <w:pPr>
        <w:ind w:left="5815" w:hanging="360"/>
      </w:pPr>
      <w:rPr>
        <w:rFonts w:ascii="Courier New" w:hAnsi="Courier New" w:cs="Times New Roman" w:hint="default"/>
      </w:rPr>
    </w:lvl>
    <w:lvl w:ilvl="8" w:tplc="04090005">
      <w:start w:val="1"/>
      <w:numFmt w:val="bullet"/>
      <w:lvlText w:val=""/>
      <w:lvlJc w:val="left"/>
      <w:pPr>
        <w:ind w:left="6535" w:hanging="360"/>
      </w:pPr>
      <w:rPr>
        <w:rFonts w:ascii="Wingdings" w:hAnsi="Wingdings" w:hint="default"/>
      </w:rPr>
    </w:lvl>
  </w:abstractNum>
  <w:abstractNum w:abstractNumId="18" w15:restartNumberingAfterBreak="0">
    <w:nsid w:val="7CEF2A03"/>
    <w:multiLevelType w:val="hybridMultilevel"/>
    <w:tmpl w:val="D86E725E"/>
    <w:lvl w:ilvl="0" w:tplc="4C944F44">
      <w:start w:val="5"/>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8113179">
    <w:abstractNumId w:val="13"/>
  </w:num>
  <w:num w:numId="2" w16cid:durableId="1503202434">
    <w:abstractNumId w:val="2"/>
  </w:num>
  <w:num w:numId="3" w16cid:durableId="316151021">
    <w:abstractNumId w:val="8"/>
  </w:num>
  <w:num w:numId="4" w16cid:durableId="8919754">
    <w:abstractNumId w:val="10"/>
  </w:num>
  <w:num w:numId="5" w16cid:durableId="1946189143">
    <w:abstractNumId w:val="14"/>
  </w:num>
  <w:num w:numId="6" w16cid:durableId="1115565701">
    <w:abstractNumId w:val="9"/>
  </w:num>
  <w:num w:numId="7" w16cid:durableId="1413623898">
    <w:abstractNumId w:val="18"/>
  </w:num>
  <w:num w:numId="8" w16cid:durableId="983047813">
    <w:abstractNumId w:val="15"/>
  </w:num>
  <w:num w:numId="9" w16cid:durableId="78719486">
    <w:abstractNumId w:val="12"/>
  </w:num>
  <w:num w:numId="10" w16cid:durableId="499586786">
    <w:abstractNumId w:val="4"/>
  </w:num>
  <w:num w:numId="11" w16cid:durableId="138547043">
    <w:abstractNumId w:val="16"/>
  </w:num>
  <w:num w:numId="12" w16cid:durableId="198857259">
    <w:abstractNumId w:val="17"/>
  </w:num>
  <w:num w:numId="13" w16cid:durableId="243730725">
    <w:abstractNumId w:val="0"/>
  </w:num>
  <w:num w:numId="14" w16cid:durableId="1915235643">
    <w:abstractNumId w:val="5"/>
  </w:num>
  <w:num w:numId="15" w16cid:durableId="1791511331">
    <w:abstractNumId w:val="6"/>
  </w:num>
  <w:num w:numId="16" w16cid:durableId="920334290">
    <w:abstractNumId w:val="3"/>
  </w:num>
  <w:num w:numId="17" w16cid:durableId="1027221998">
    <w:abstractNumId w:val="7"/>
  </w:num>
  <w:num w:numId="18" w16cid:durableId="958024841">
    <w:abstractNumId w:val="1"/>
  </w:num>
  <w:num w:numId="19" w16cid:durableId="2008747059">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ëlle Martin-Cocher">
    <w15:presenceInfo w15:providerId="AD" w15:userId="S::gaelle.martin-cocher@interdigital.com::088f4a44-b95e-443e-ae88-ff0803040a52"/>
  </w15:person>
  <w15:person w15:author="Gaëlle Martin-Cocher [2]">
    <w15:presenceInfo w15:providerId="AD" w15:userId="S::Gaelle.Martin-Cocher@InterDigital.com::088f4a44-b95e-443e-ae88-ff0803040a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18563E"/>
    <w:rsid w:val="00220F88"/>
    <w:rsid w:val="0023191E"/>
    <w:rsid w:val="00263789"/>
    <w:rsid w:val="002B1047"/>
    <w:rsid w:val="003226C8"/>
    <w:rsid w:val="00385C5D"/>
    <w:rsid w:val="003B0FC6"/>
    <w:rsid w:val="004E45B6"/>
    <w:rsid w:val="004F5473"/>
    <w:rsid w:val="005612C2"/>
    <w:rsid w:val="005641C2"/>
    <w:rsid w:val="005C2A51"/>
    <w:rsid w:val="005D19E9"/>
    <w:rsid w:val="00707550"/>
    <w:rsid w:val="00771102"/>
    <w:rsid w:val="008E7795"/>
    <w:rsid w:val="009636E0"/>
    <w:rsid w:val="009B09C2"/>
    <w:rsid w:val="009C5AAC"/>
    <w:rsid w:val="009D5D9F"/>
    <w:rsid w:val="009E784A"/>
    <w:rsid w:val="00BE26F1"/>
    <w:rsid w:val="00CB798F"/>
    <w:rsid w:val="00CD36BE"/>
    <w:rsid w:val="00CF1629"/>
    <w:rsid w:val="00D709E9"/>
    <w:rsid w:val="00E324DC"/>
    <w:rsid w:val="00E55F7A"/>
    <w:rsid w:val="00E76C28"/>
    <w:rsid w:val="00E843CE"/>
    <w:rsid w:val="00E9507F"/>
    <w:rsid w:val="00E965CC"/>
    <w:rsid w:val="00F03F9B"/>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link w:val="Heading1Char"/>
    <w:uiPriority w:val="9"/>
    <w:qFormat/>
    <w:pPr>
      <w:ind w:left="104"/>
      <w:outlineLvl w:val="0"/>
    </w:pPr>
    <w:rPr>
      <w:b/>
      <w:bCs/>
      <w:sz w:val="24"/>
      <w:szCs w:val="24"/>
    </w:rPr>
  </w:style>
  <w:style w:type="paragraph" w:styleId="Heading2">
    <w:name w:val="heading 2"/>
    <w:basedOn w:val="Normal"/>
    <w:next w:val="Normal"/>
    <w:link w:val="Heading2Char"/>
    <w:uiPriority w:val="9"/>
    <w:unhideWhenUsed/>
    <w:qFormat/>
    <w:rsid w:val="00220F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220F88"/>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220F88"/>
    <w:rPr>
      <w:rFonts w:ascii="Arial" w:eastAsia="Arial" w:hAnsi="Arial" w:cs="Arial"/>
      <w:b/>
      <w:bCs/>
      <w:sz w:val="24"/>
      <w:szCs w:val="24"/>
    </w:rPr>
  </w:style>
  <w:style w:type="character" w:customStyle="1" w:styleId="Heading2Char">
    <w:name w:val="Heading 2 Char"/>
    <w:basedOn w:val="DefaultParagraphFont"/>
    <w:link w:val="Heading2"/>
    <w:uiPriority w:val="9"/>
    <w:rsid w:val="00220F88"/>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220F88"/>
    <w:rPr>
      <w:rFonts w:asciiTheme="majorHAnsi" w:eastAsiaTheme="majorEastAsia" w:hAnsiTheme="majorHAnsi" w:cstheme="majorBidi"/>
      <w:color w:val="243F60" w:themeColor="accent1" w:themeShade="7F"/>
      <w:sz w:val="24"/>
      <w:szCs w:val="24"/>
    </w:rPr>
  </w:style>
  <w:style w:type="table" w:styleId="TableGrid">
    <w:name w:val="Table Grid"/>
    <w:basedOn w:val="TableNormal"/>
    <w:rsid w:val="00220F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ql1">
    <w:name w:val="req l1"/>
    <w:basedOn w:val="Normal"/>
    <w:qFormat/>
    <w:rsid w:val="00220F88"/>
    <w:pPr>
      <w:widowControl/>
      <w:numPr>
        <w:numId w:val="5"/>
      </w:numPr>
      <w:autoSpaceDE/>
      <w:autoSpaceDN/>
      <w:spacing w:before="120"/>
    </w:pPr>
    <w:rPr>
      <w:rFonts w:ascii="Times New Roman" w:eastAsia="MS Mincho" w:hAnsi="Times New Roman" w:cs="Times New Roman"/>
      <w:sz w:val="24"/>
      <w:szCs w:val="24"/>
      <w:lang w:val="en-GB"/>
    </w:rPr>
  </w:style>
  <w:style w:type="paragraph" w:customStyle="1" w:styleId="reql2">
    <w:name w:val="req l2"/>
    <w:basedOn w:val="Normal"/>
    <w:qFormat/>
    <w:rsid w:val="00220F88"/>
    <w:pPr>
      <w:widowControl/>
      <w:numPr>
        <w:ilvl w:val="1"/>
        <w:numId w:val="5"/>
      </w:numPr>
      <w:autoSpaceDE/>
      <w:autoSpaceDN/>
      <w:spacing w:before="120"/>
      <w:ind w:left="1276" w:hanging="566"/>
    </w:pPr>
    <w:rPr>
      <w:rFonts w:ascii="Times New Roman" w:eastAsia="MS Mincho" w:hAnsi="Times New Roman" w:cs="Times New Roman"/>
      <w:sz w:val="24"/>
      <w:szCs w:val="24"/>
      <w:lang w:val="nl-NL" w:eastAsia="ko-KR"/>
    </w:rPr>
  </w:style>
  <w:style w:type="paragraph" w:customStyle="1" w:styleId="reql3">
    <w:name w:val="req l3"/>
    <w:basedOn w:val="reql2"/>
    <w:qFormat/>
    <w:rsid w:val="00220F88"/>
    <w:pPr>
      <w:numPr>
        <w:ilvl w:val="2"/>
      </w:numPr>
      <w:ind w:left="2099" w:hanging="851"/>
    </w:pPr>
  </w:style>
  <w:style w:type="paragraph" w:customStyle="1" w:styleId="reql4">
    <w:name w:val="req l4"/>
    <w:basedOn w:val="reql1"/>
    <w:qFormat/>
    <w:rsid w:val="00220F88"/>
    <w:pPr>
      <w:numPr>
        <w:ilvl w:val="3"/>
      </w:numPr>
    </w:pPr>
  </w:style>
  <w:style w:type="character" w:styleId="CommentReference">
    <w:name w:val="annotation reference"/>
    <w:basedOn w:val="DefaultParagraphFont"/>
    <w:uiPriority w:val="99"/>
    <w:semiHidden/>
    <w:unhideWhenUsed/>
    <w:rsid w:val="00220F88"/>
    <w:rPr>
      <w:sz w:val="16"/>
      <w:szCs w:val="16"/>
    </w:rPr>
  </w:style>
  <w:style w:type="paragraph" w:styleId="CommentText">
    <w:name w:val="annotation text"/>
    <w:basedOn w:val="Normal"/>
    <w:link w:val="CommentTextChar"/>
    <w:uiPriority w:val="99"/>
    <w:unhideWhenUsed/>
    <w:rsid w:val="00220F88"/>
    <w:rPr>
      <w:sz w:val="20"/>
      <w:szCs w:val="20"/>
    </w:rPr>
  </w:style>
  <w:style w:type="character" w:customStyle="1" w:styleId="CommentTextChar">
    <w:name w:val="Comment Text Char"/>
    <w:basedOn w:val="DefaultParagraphFont"/>
    <w:link w:val="CommentText"/>
    <w:uiPriority w:val="99"/>
    <w:rsid w:val="00220F88"/>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220F88"/>
    <w:rPr>
      <w:b/>
      <w:bCs/>
    </w:rPr>
  </w:style>
  <w:style w:type="character" w:customStyle="1" w:styleId="CommentSubjectChar">
    <w:name w:val="Comment Subject Char"/>
    <w:basedOn w:val="CommentTextChar"/>
    <w:link w:val="CommentSubject"/>
    <w:uiPriority w:val="99"/>
    <w:semiHidden/>
    <w:rsid w:val="00220F88"/>
    <w:rPr>
      <w:rFonts w:ascii="Arial" w:eastAsia="Arial" w:hAnsi="Arial" w:cs="Arial"/>
      <w:b/>
      <w:bCs/>
      <w:sz w:val="20"/>
      <w:szCs w:val="20"/>
    </w:rPr>
  </w:style>
  <w:style w:type="paragraph" w:styleId="Revision">
    <w:name w:val="Revision"/>
    <w:hidden/>
    <w:uiPriority w:val="99"/>
    <w:semiHidden/>
    <w:rsid w:val="00220F88"/>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hyperlink" Target="https://github.com/KhronosGroup/glTF/blob/master/extensions/2.0/Khronos/KHR_materials_unlit/README.m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github.com/KhronosGroup/glTF/blob/master/extensions/2.0/Khronos/KHR_materials_pbrSpecularGlossiness/README.md" TargetMode="Externa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ithub.com/KhronosGroup/glTF/blob/master/extensions/2.0/Khronos/KHR_materials_clearcoat/README.md" TargetMode="Externa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github.com/KhronosGroup/glTF/blob/master/extensions/2.0/Khronos/KHR_lights_punctual/README.m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801</TotalTime>
  <Pages>23</Pages>
  <Words>7053</Words>
  <Characters>38796</Characters>
  <Application>Microsoft Office Word</Application>
  <DocSecurity>0</DocSecurity>
  <Lines>323</Lines>
  <Paragraphs>91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45758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Gaëlle Martin-Cocher</cp:lastModifiedBy>
  <cp:revision>6</cp:revision>
  <dcterms:created xsi:type="dcterms:W3CDTF">2023-07-20T17:47:00Z</dcterms:created>
  <dcterms:modified xsi:type="dcterms:W3CDTF">2023-07-21T09:03:00Z</dcterms:modified>
</cp:coreProperties>
</file>